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CFC236" w14:textId="77777777" w:rsidR="007659FE" w:rsidRPr="00E65904" w:rsidRDefault="007659FE" w:rsidP="00E65904">
      <w:pPr>
        <w:pStyle w:val="af2"/>
        <w:spacing w:line="276" w:lineRule="auto"/>
        <w:ind w:right="141"/>
        <w:jc w:val="left"/>
        <w:rPr>
          <w:color w:val="000000"/>
          <w:lang w:val="en-US"/>
        </w:rPr>
      </w:pPr>
    </w:p>
    <w:p w14:paraId="2C744A6A" w14:textId="5EBBDB0F" w:rsidR="001F069E" w:rsidRPr="00E65904" w:rsidRDefault="001F069E" w:rsidP="00E65904">
      <w:pPr>
        <w:pStyle w:val="af2"/>
        <w:spacing w:line="276" w:lineRule="auto"/>
        <w:ind w:left="142" w:right="141"/>
        <w:rPr>
          <w:color w:val="000000"/>
        </w:rPr>
      </w:pPr>
      <w:r w:rsidRPr="00E65904">
        <w:rPr>
          <w:color w:val="000000"/>
        </w:rPr>
        <w:t>ДОГОВОР № ____</w:t>
      </w:r>
      <w:r w:rsidR="00C27CE7" w:rsidRPr="00E65904">
        <w:rPr>
          <w:color w:val="000000"/>
        </w:rPr>
        <w:t>.</w:t>
      </w:r>
    </w:p>
    <w:p w14:paraId="04578B95" w14:textId="77777777" w:rsidR="001F069E" w:rsidRPr="00E65904" w:rsidRDefault="001F069E" w:rsidP="00E65904">
      <w:pPr>
        <w:shd w:val="clear" w:color="auto" w:fill="FFFFFF"/>
        <w:spacing w:line="276" w:lineRule="auto"/>
        <w:ind w:left="142" w:right="141"/>
        <w:rPr>
          <w:color w:val="000000"/>
        </w:rPr>
      </w:pPr>
    </w:p>
    <w:p w14:paraId="2D927E67" w14:textId="278DBE67" w:rsidR="001F069E" w:rsidRPr="00E65904" w:rsidRDefault="001F069E" w:rsidP="00E65904">
      <w:pPr>
        <w:shd w:val="clear" w:color="auto" w:fill="FFFFFF"/>
        <w:spacing w:line="276" w:lineRule="auto"/>
        <w:ind w:left="142" w:right="141"/>
        <w:rPr>
          <w:color w:val="000000"/>
        </w:rPr>
      </w:pPr>
      <w:r w:rsidRPr="00E65904">
        <w:rPr>
          <w:color w:val="000000"/>
        </w:rPr>
        <w:t>г. Санкт-Петербург</w:t>
      </w:r>
      <w:r w:rsidRPr="00E65904">
        <w:rPr>
          <w:color w:val="000000"/>
        </w:rPr>
        <w:tab/>
      </w:r>
      <w:r w:rsidRPr="00E65904">
        <w:rPr>
          <w:color w:val="000000"/>
        </w:rPr>
        <w:tab/>
      </w:r>
      <w:r w:rsidRPr="00E65904">
        <w:rPr>
          <w:color w:val="000000"/>
        </w:rPr>
        <w:tab/>
      </w:r>
      <w:r w:rsidRPr="00E65904">
        <w:rPr>
          <w:color w:val="000000"/>
        </w:rPr>
        <w:tab/>
      </w:r>
      <w:r w:rsidRPr="00E65904">
        <w:rPr>
          <w:color w:val="000000"/>
        </w:rPr>
        <w:tab/>
      </w:r>
      <w:r w:rsidRPr="00E65904">
        <w:rPr>
          <w:color w:val="000000"/>
        </w:rPr>
        <w:tab/>
      </w:r>
      <w:r w:rsidRPr="00E65904">
        <w:rPr>
          <w:color w:val="000000"/>
        </w:rPr>
        <w:tab/>
      </w:r>
      <w:r w:rsidR="00926E02" w:rsidRPr="00E65904">
        <w:rPr>
          <w:color w:val="000000"/>
        </w:rPr>
        <w:t xml:space="preserve">       </w:t>
      </w:r>
      <w:proofErr w:type="gramStart"/>
      <w:r w:rsidR="00926E02" w:rsidRPr="00E65904">
        <w:rPr>
          <w:color w:val="000000"/>
        </w:rPr>
        <w:t xml:space="preserve">   </w:t>
      </w:r>
      <w:r w:rsidRPr="00E65904">
        <w:rPr>
          <w:color w:val="000000"/>
        </w:rPr>
        <w:t>«</w:t>
      </w:r>
      <w:proofErr w:type="gramEnd"/>
      <w:r w:rsidRPr="00E65904">
        <w:rPr>
          <w:color w:val="000000"/>
        </w:rPr>
        <w:t>___» __________ 20</w:t>
      </w:r>
      <w:r w:rsidR="00D55808" w:rsidRPr="00E65904">
        <w:rPr>
          <w:color w:val="000000"/>
        </w:rPr>
        <w:t>2</w:t>
      </w:r>
      <w:r w:rsidR="0097605D" w:rsidRPr="00E65904">
        <w:rPr>
          <w:color w:val="000000"/>
        </w:rPr>
        <w:t>6</w:t>
      </w:r>
      <w:r w:rsidRPr="00E65904">
        <w:rPr>
          <w:color w:val="000000"/>
        </w:rPr>
        <w:t xml:space="preserve"> г.</w:t>
      </w:r>
    </w:p>
    <w:p w14:paraId="6807F824" w14:textId="77777777" w:rsidR="001F069E" w:rsidRPr="00E65904" w:rsidRDefault="001F069E" w:rsidP="00E65904">
      <w:pPr>
        <w:shd w:val="clear" w:color="auto" w:fill="FFFFFF"/>
        <w:spacing w:line="276" w:lineRule="auto"/>
        <w:ind w:left="142" w:right="141"/>
        <w:jc w:val="both"/>
        <w:rPr>
          <w:color w:val="000000"/>
        </w:rPr>
      </w:pPr>
    </w:p>
    <w:p w14:paraId="14C7608C" w14:textId="050C9270" w:rsidR="001F069E" w:rsidRPr="00E65904" w:rsidRDefault="00B8697C" w:rsidP="00E65904">
      <w:pPr>
        <w:shd w:val="clear" w:color="auto" w:fill="FFFFFF"/>
        <w:spacing w:line="276" w:lineRule="auto"/>
        <w:ind w:left="142" w:right="141" w:firstLine="567"/>
        <w:jc w:val="both"/>
        <w:rPr>
          <w:color w:val="000000"/>
        </w:rPr>
      </w:pPr>
      <w:r w:rsidRPr="00E65904">
        <w:rPr>
          <w:color w:val="000000"/>
        </w:rPr>
        <w:t>Общество с ограниченной ответственностью</w:t>
      </w:r>
      <w:r w:rsidR="000D6FED" w:rsidRPr="00E65904">
        <w:rPr>
          <w:color w:val="000000"/>
        </w:rPr>
        <w:t xml:space="preserve"> «ПетроЭнергоКонтроль»</w:t>
      </w:r>
      <w:r w:rsidRPr="00E65904">
        <w:rPr>
          <w:color w:val="000000"/>
        </w:rPr>
        <w:t xml:space="preserve"> (ООО «ПетроЭнергоКонтроль»)</w:t>
      </w:r>
      <w:r w:rsidR="001F069E" w:rsidRPr="00E65904">
        <w:rPr>
          <w:color w:val="000000"/>
        </w:rPr>
        <w:t>, именуемое в дальнейшем «Заказчик», в лице</w:t>
      </w:r>
      <w:r w:rsidRPr="00E65904">
        <w:rPr>
          <w:color w:val="000000"/>
        </w:rPr>
        <w:t xml:space="preserve"> генерального директора Ильина Николая Викторовича, действующего на основании Устава</w:t>
      </w:r>
      <w:r w:rsidR="008709A3" w:rsidRPr="00E65904">
        <w:rPr>
          <w:color w:val="000000"/>
        </w:rPr>
        <w:t xml:space="preserve">, </w:t>
      </w:r>
      <w:r w:rsidR="001F069E" w:rsidRPr="00E65904">
        <w:rPr>
          <w:color w:val="000000"/>
        </w:rPr>
        <w:t>с одной стороны и</w:t>
      </w:r>
    </w:p>
    <w:p w14:paraId="3FCFA663" w14:textId="5E995A15" w:rsidR="001F069E" w:rsidRPr="00E65904" w:rsidRDefault="00D92AC0" w:rsidP="00E65904">
      <w:pPr>
        <w:shd w:val="clear" w:color="auto" w:fill="FFFFFF"/>
        <w:spacing w:line="276" w:lineRule="auto"/>
        <w:ind w:left="142" w:right="141" w:firstLine="540"/>
        <w:jc w:val="both"/>
        <w:rPr>
          <w:color w:val="000000"/>
        </w:rPr>
      </w:pPr>
      <w:r w:rsidRPr="00E65904">
        <w:rPr>
          <w:color w:val="000000"/>
        </w:rPr>
        <w:t>__________________________</w:t>
      </w:r>
      <w:r w:rsidR="001F069E" w:rsidRPr="00E65904">
        <w:rPr>
          <w:color w:val="000000"/>
        </w:rPr>
        <w:t xml:space="preserve"> </w:t>
      </w:r>
      <w:r w:rsidR="00666080" w:rsidRPr="00E65904">
        <w:rPr>
          <w:color w:val="000000"/>
        </w:rPr>
        <w:t>«</w:t>
      </w:r>
      <w:r w:rsidRPr="00E65904">
        <w:rPr>
          <w:color w:val="000000"/>
        </w:rPr>
        <w:t>____________________</w:t>
      </w:r>
      <w:r w:rsidR="001F069E" w:rsidRPr="00E65904">
        <w:rPr>
          <w:color w:val="000000"/>
        </w:rPr>
        <w:t>»</w:t>
      </w:r>
      <w:r w:rsidRPr="00E65904">
        <w:rPr>
          <w:color w:val="000000"/>
        </w:rPr>
        <w:t xml:space="preserve">, </w:t>
      </w:r>
      <w:r w:rsidR="001F069E" w:rsidRPr="00E65904">
        <w:rPr>
          <w:color w:val="000000"/>
        </w:rPr>
        <w:t>именуемое в дальнейшем «Исполнитель»</w:t>
      </w:r>
      <w:r w:rsidR="00165CF8" w:rsidRPr="00E65904">
        <w:rPr>
          <w:color w:val="000000"/>
        </w:rPr>
        <w:t xml:space="preserve">, </w:t>
      </w:r>
      <w:r w:rsidR="001F069E" w:rsidRPr="00E65904">
        <w:rPr>
          <w:color w:val="000000"/>
        </w:rPr>
        <w:t>в лице</w:t>
      </w:r>
      <w:r w:rsidR="00666080" w:rsidRPr="00E65904">
        <w:rPr>
          <w:color w:val="000000"/>
        </w:rPr>
        <w:t xml:space="preserve"> </w:t>
      </w:r>
      <w:r w:rsidRPr="00E65904">
        <w:rPr>
          <w:color w:val="000000"/>
        </w:rPr>
        <w:t>__________________________</w:t>
      </w:r>
      <w:r w:rsidR="001F069E" w:rsidRPr="00E65904">
        <w:rPr>
          <w:color w:val="000000"/>
        </w:rPr>
        <w:t>, действующего на основании</w:t>
      </w:r>
      <w:r w:rsidR="00666080" w:rsidRPr="00E65904">
        <w:rPr>
          <w:color w:val="000000"/>
        </w:rPr>
        <w:t xml:space="preserve"> </w:t>
      </w:r>
      <w:r w:rsidRPr="00E65904">
        <w:rPr>
          <w:color w:val="000000"/>
        </w:rPr>
        <w:t>____________</w:t>
      </w:r>
      <w:r w:rsidR="001F069E" w:rsidRPr="00E65904">
        <w:rPr>
          <w:color w:val="000000"/>
        </w:rPr>
        <w:t>, с другой стороны, совместно именуемые «Стороны», заключили настоящий Договор о нижеследующем:</w:t>
      </w:r>
    </w:p>
    <w:p w14:paraId="04E0028A" w14:textId="77777777" w:rsidR="00B916D0" w:rsidRPr="00E65904" w:rsidRDefault="00B916D0" w:rsidP="00E65904">
      <w:pPr>
        <w:spacing w:line="276" w:lineRule="auto"/>
        <w:ind w:left="142" w:right="141"/>
        <w:jc w:val="both"/>
        <w:rPr>
          <w:color w:val="000000"/>
        </w:rPr>
      </w:pPr>
    </w:p>
    <w:p w14:paraId="3C183893" w14:textId="4A4DFB84" w:rsidR="004D7825" w:rsidRPr="00E65904" w:rsidRDefault="00DA2630" w:rsidP="00E65904">
      <w:pPr>
        <w:widowControl/>
        <w:autoSpaceDE/>
        <w:autoSpaceDN/>
        <w:adjustRightInd/>
        <w:spacing w:line="276" w:lineRule="auto"/>
        <w:ind w:left="142" w:right="141"/>
        <w:jc w:val="center"/>
        <w:rPr>
          <w:b/>
          <w:caps/>
          <w:color w:val="000000"/>
        </w:rPr>
      </w:pPr>
      <w:r w:rsidRPr="00E65904">
        <w:rPr>
          <w:b/>
          <w:caps/>
          <w:color w:val="000000"/>
        </w:rPr>
        <w:t xml:space="preserve">1. </w:t>
      </w:r>
      <w:r w:rsidR="001F069E" w:rsidRPr="00E65904">
        <w:rPr>
          <w:b/>
          <w:caps/>
          <w:color w:val="000000"/>
        </w:rPr>
        <w:t>Предмет Договора</w:t>
      </w:r>
    </w:p>
    <w:p w14:paraId="384F0CB5" w14:textId="53019AA7" w:rsidR="005A54E8" w:rsidRPr="00E65904" w:rsidRDefault="005A54E8" w:rsidP="00E65904">
      <w:pPr>
        <w:pStyle w:val="a4"/>
        <w:widowControl/>
        <w:tabs>
          <w:tab w:val="num" w:pos="709"/>
        </w:tabs>
        <w:autoSpaceDE/>
        <w:autoSpaceDN/>
        <w:spacing w:after="0" w:line="276" w:lineRule="auto"/>
        <w:ind w:left="142" w:right="141"/>
        <w:jc w:val="both"/>
        <w:rPr>
          <w:color w:val="000000"/>
          <w:sz w:val="24"/>
          <w:szCs w:val="24"/>
        </w:rPr>
      </w:pPr>
      <w:r w:rsidRPr="00E65904">
        <w:rPr>
          <w:color w:val="000000"/>
          <w:sz w:val="24"/>
          <w:szCs w:val="24"/>
        </w:rPr>
        <w:tab/>
        <w:t xml:space="preserve">1.1. </w:t>
      </w:r>
      <w:r w:rsidR="001F069E" w:rsidRPr="00E65904">
        <w:rPr>
          <w:color w:val="000000"/>
          <w:sz w:val="24"/>
          <w:szCs w:val="24"/>
        </w:rPr>
        <w:t xml:space="preserve">Заказчик поручает, а Исполнитель </w:t>
      </w:r>
      <w:r w:rsidR="00D54987" w:rsidRPr="00E65904">
        <w:rPr>
          <w:color w:val="000000"/>
          <w:sz w:val="24"/>
          <w:szCs w:val="24"/>
        </w:rPr>
        <w:t xml:space="preserve">обязуется изготовить и передать Заказчику </w:t>
      </w:r>
      <w:r w:rsidR="000E3121" w:rsidRPr="00E65904">
        <w:rPr>
          <w:color w:val="000000"/>
          <w:sz w:val="24"/>
          <w:szCs w:val="24"/>
        </w:rPr>
        <w:t>имиджев</w:t>
      </w:r>
      <w:r w:rsidR="00D54987" w:rsidRPr="00E65904">
        <w:rPr>
          <w:color w:val="000000"/>
          <w:sz w:val="24"/>
          <w:szCs w:val="24"/>
        </w:rPr>
        <w:t>ую</w:t>
      </w:r>
      <w:r w:rsidR="000E3121" w:rsidRPr="00E65904">
        <w:rPr>
          <w:color w:val="000000"/>
          <w:sz w:val="24"/>
          <w:szCs w:val="24"/>
        </w:rPr>
        <w:t xml:space="preserve"> </w:t>
      </w:r>
      <w:r w:rsidR="001F069E" w:rsidRPr="00E65904">
        <w:rPr>
          <w:color w:val="000000"/>
          <w:sz w:val="24"/>
          <w:szCs w:val="24"/>
        </w:rPr>
        <w:t>продукци</w:t>
      </w:r>
      <w:r w:rsidR="00FA44E5" w:rsidRPr="00E65904">
        <w:rPr>
          <w:color w:val="000000"/>
          <w:sz w:val="24"/>
          <w:szCs w:val="24"/>
        </w:rPr>
        <w:t>ю</w:t>
      </w:r>
      <w:r w:rsidR="001F069E" w:rsidRPr="00E65904">
        <w:rPr>
          <w:color w:val="000000"/>
          <w:sz w:val="24"/>
          <w:szCs w:val="24"/>
        </w:rPr>
        <w:t>, именуемой в дальнейшем «</w:t>
      </w:r>
      <w:r w:rsidR="00D21A5E" w:rsidRPr="00E65904">
        <w:rPr>
          <w:color w:val="000000"/>
          <w:sz w:val="24"/>
          <w:szCs w:val="24"/>
        </w:rPr>
        <w:t>П</w:t>
      </w:r>
      <w:r w:rsidR="001F069E" w:rsidRPr="00E65904">
        <w:rPr>
          <w:color w:val="000000"/>
          <w:sz w:val="24"/>
          <w:szCs w:val="24"/>
        </w:rPr>
        <w:t>родукция»</w:t>
      </w:r>
      <w:r w:rsidR="000E4CEE" w:rsidRPr="00E65904">
        <w:rPr>
          <w:color w:val="000000"/>
          <w:sz w:val="24"/>
          <w:szCs w:val="24"/>
        </w:rPr>
        <w:t>,</w:t>
      </w:r>
      <w:r w:rsidR="004D7825" w:rsidRPr="00E65904">
        <w:rPr>
          <w:color w:val="000000"/>
          <w:sz w:val="24"/>
          <w:szCs w:val="24"/>
        </w:rPr>
        <w:t xml:space="preserve"> </w:t>
      </w:r>
      <w:r w:rsidR="001F069E" w:rsidRPr="00E65904">
        <w:rPr>
          <w:color w:val="000000"/>
          <w:sz w:val="24"/>
          <w:szCs w:val="24"/>
        </w:rPr>
        <w:t>в ассортименте и по стоимости согласно Приложению №</w:t>
      </w:r>
      <w:r w:rsidR="004D7825" w:rsidRPr="00E65904">
        <w:rPr>
          <w:color w:val="000000"/>
          <w:sz w:val="24"/>
          <w:szCs w:val="24"/>
        </w:rPr>
        <w:t xml:space="preserve"> </w:t>
      </w:r>
      <w:r w:rsidR="001F069E" w:rsidRPr="00E65904">
        <w:rPr>
          <w:color w:val="000000"/>
          <w:sz w:val="24"/>
          <w:szCs w:val="24"/>
        </w:rPr>
        <w:t>1 (Перечень</w:t>
      </w:r>
      <w:r w:rsidRPr="00E65904">
        <w:rPr>
          <w:color w:val="000000"/>
          <w:sz w:val="24"/>
          <w:szCs w:val="24"/>
        </w:rPr>
        <w:t xml:space="preserve"> </w:t>
      </w:r>
      <w:r w:rsidR="00926E02" w:rsidRPr="00E65904">
        <w:rPr>
          <w:color w:val="000000"/>
          <w:sz w:val="24"/>
          <w:szCs w:val="24"/>
        </w:rPr>
        <w:t>изготавливаемой</w:t>
      </w:r>
      <w:r w:rsidRPr="00E65904">
        <w:rPr>
          <w:color w:val="000000"/>
          <w:sz w:val="24"/>
          <w:szCs w:val="24"/>
        </w:rPr>
        <w:t xml:space="preserve"> и</w:t>
      </w:r>
      <w:r w:rsidR="001F069E" w:rsidRPr="00E65904">
        <w:rPr>
          <w:color w:val="000000"/>
          <w:sz w:val="24"/>
          <w:szCs w:val="24"/>
        </w:rPr>
        <w:t xml:space="preserve"> поставляемой продукции), являющемуся неотъемлемой частью Договора</w:t>
      </w:r>
      <w:r w:rsidR="00797AB5" w:rsidRPr="00E65904">
        <w:rPr>
          <w:color w:val="000000"/>
          <w:sz w:val="24"/>
          <w:szCs w:val="24"/>
        </w:rPr>
        <w:t>,</w:t>
      </w:r>
      <w:r w:rsidR="001F069E" w:rsidRPr="00E65904">
        <w:rPr>
          <w:color w:val="000000"/>
          <w:sz w:val="24"/>
          <w:szCs w:val="24"/>
        </w:rPr>
        <w:t xml:space="preserve"> на </w:t>
      </w:r>
      <w:r w:rsidR="000D6FED" w:rsidRPr="00E65904">
        <w:rPr>
          <w:color w:val="000000"/>
          <w:sz w:val="24"/>
          <w:szCs w:val="24"/>
        </w:rPr>
        <w:t xml:space="preserve">адрес </w:t>
      </w:r>
      <w:r w:rsidR="001F069E" w:rsidRPr="00E65904">
        <w:rPr>
          <w:color w:val="000000"/>
          <w:sz w:val="24"/>
          <w:szCs w:val="24"/>
        </w:rPr>
        <w:t>Заказчика: г.</w:t>
      </w:r>
      <w:r w:rsidR="008C175F" w:rsidRPr="00E65904">
        <w:rPr>
          <w:color w:val="000000"/>
          <w:sz w:val="24"/>
          <w:szCs w:val="24"/>
        </w:rPr>
        <w:t> </w:t>
      </w:r>
      <w:r w:rsidR="001F069E" w:rsidRPr="00E65904">
        <w:rPr>
          <w:color w:val="000000"/>
          <w:sz w:val="24"/>
          <w:szCs w:val="24"/>
        </w:rPr>
        <w:t>Санкт</w:t>
      </w:r>
      <w:r w:rsidR="008C175F" w:rsidRPr="00E65904">
        <w:rPr>
          <w:color w:val="000000"/>
          <w:sz w:val="24"/>
          <w:szCs w:val="24"/>
        </w:rPr>
        <w:noBreakHyphen/>
      </w:r>
      <w:r w:rsidR="001F069E" w:rsidRPr="00E65904">
        <w:rPr>
          <w:color w:val="000000"/>
          <w:sz w:val="24"/>
          <w:szCs w:val="24"/>
        </w:rPr>
        <w:t xml:space="preserve">Петербург, ул. </w:t>
      </w:r>
      <w:r w:rsidR="000D6FED" w:rsidRPr="00E65904">
        <w:rPr>
          <w:color w:val="000000"/>
          <w:sz w:val="24"/>
          <w:szCs w:val="24"/>
        </w:rPr>
        <w:t>Арсенальная, д.</w:t>
      </w:r>
      <w:r w:rsidR="009F3CCC" w:rsidRPr="00E65904">
        <w:rPr>
          <w:color w:val="000000"/>
          <w:sz w:val="24"/>
          <w:szCs w:val="24"/>
        </w:rPr>
        <w:t xml:space="preserve"> </w:t>
      </w:r>
      <w:r w:rsidR="000D6FED" w:rsidRPr="00E65904">
        <w:rPr>
          <w:color w:val="000000"/>
          <w:sz w:val="24"/>
          <w:szCs w:val="24"/>
        </w:rPr>
        <w:t>1,</w:t>
      </w:r>
      <w:r w:rsidR="009F3CCC" w:rsidRPr="00E65904">
        <w:rPr>
          <w:color w:val="000000"/>
          <w:sz w:val="24"/>
          <w:szCs w:val="24"/>
        </w:rPr>
        <w:t xml:space="preserve"> </w:t>
      </w:r>
      <w:r w:rsidR="000D6FED" w:rsidRPr="00E65904">
        <w:rPr>
          <w:color w:val="000000"/>
          <w:sz w:val="24"/>
          <w:szCs w:val="24"/>
        </w:rPr>
        <w:t>к.</w:t>
      </w:r>
      <w:r w:rsidR="009F3CCC" w:rsidRPr="00E65904">
        <w:rPr>
          <w:color w:val="000000"/>
          <w:sz w:val="24"/>
          <w:szCs w:val="24"/>
        </w:rPr>
        <w:t xml:space="preserve"> </w:t>
      </w:r>
      <w:r w:rsidR="000D6FED" w:rsidRPr="00E65904">
        <w:rPr>
          <w:color w:val="000000"/>
          <w:sz w:val="24"/>
          <w:szCs w:val="24"/>
        </w:rPr>
        <w:t>2, лит. А</w:t>
      </w:r>
      <w:r w:rsidR="00623016" w:rsidRPr="00E65904">
        <w:rPr>
          <w:color w:val="000000"/>
          <w:sz w:val="24"/>
          <w:szCs w:val="24"/>
        </w:rPr>
        <w:t xml:space="preserve">, </w:t>
      </w:r>
      <w:proofErr w:type="spellStart"/>
      <w:r w:rsidR="00623016" w:rsidRPr="00E65904">
        <w:rPr>
          <w:color w:val="000000"/>
          <w:sz w:val="24"/>
          <w:szCs w:val="24"/>
        </w:rPr>
        <w:t>каб</w:t>
      </w:r>
      <w:proofErr w:type="spellEnd"/>
      <w:r w:rsidR="00623016" w:rsidRPr="00E65904">
        <w:rPr>
          <w:color w:val="000000"/>
          <w:sz w:val="24"/>
          <w:szCs w:val="24"/>
        </w:rPr>
        <w:t>.</w:t>
      </w:r>
      <w:ins w:id="0" w:author="Попкова Кира Юрьевна" w:date="2025-12-22T11:04:00Z">
        <w:r w:rsidR="00324D09" w:rsidRPr="00E65904">
          <w:rPr>
            <w:color w:val="000000"/>
            <w:sz w:val="24"/>
            <w:szCs w:val="24"/>
          </w:rPr>
          <w:t xml:space="preserve"> </w:t>
        </w:r>
      </w:ins>
      <w:r w:rsidR="00065D64" w:rsidRPr="00E65904">
        <w:rPr>
          <w:color w:val="000000"/>
          <w:sz w:val="24"/>
          <w:szCs w:val="24"/>
        </w:rPr>
        <w:t>351</w:t>
      </w:r>
      <w:r w:rsidR="004D7825" w:rsidRPr="00E65904">
        <w:rPr>
          <w:color w:val="000000"/>
          <w:sz w:val="24"/>
          <w:szCs w:val="24"/>
        </w:rPr>
        <w:t>.</w:t>
      </w:r>
    </w:p>
    <w:p w14:paraId="107A2A5C" w14:textId="0453A64E" w:rsidR="001F069E" w:rsidRPr="00E65904" w:rsidRDefault="005A54E8" w:rsidP="00E65904">
      <w:pPr>
        <w:pStyle w:val="a4"/>
        <w:widowControl/>
        <w:tabs>
          <w:tab w:val="num" w:pos="709"/>
        </w:tabs>
        <w:autoSpaceDE/>
        <w:autoSpaceDN/>
        <w:spacing w:after="0" w:line="276" w:lineRule="auto"/>
        <w:ind w:left="142" w:right="141" w:firstLine="567"/>
        <w:jc w:val="both"/>
        <w:rPr>
          <w:strike/>
          <w:color w:val="000000"/>
          <w:sz w:val="24"/>
          <w:szCs w:val="24"/>
        </w:rPr>
      </w:pPr>
      <w:r w:rsidRPr="00E65904">
        <w:rPr>
          <w:color w:val="000000"/>
          <w:sz w:val="24"/>
          <w:szCs w:val="24"/>
        </w:rPr>
        <w:t xml:space="preserve">1.2. </w:t>
      </w:r>
      <w:r w:rsidR="001F069E" w:rsidRPr="00E65904">
        <w:rPr>
          <w:color w:val="000000"/>
          <w:sz w:val="24"/>
          <w:szCs w:val="24"/>
        </w:rPr>
        <w:t xml:space="preserve">В обязанности Исполнителя входит также разработка </w:t>
      </w:r>
      <w:r w:rsidR="00424530" w:rsidRPr="00E65904">
        <w:rPr>
          <w:color w:val="000000"/>
          <w:sz w:val="24"/>
          <w:szCs w:val="24"/>
        </w:rPr>
        <w:t>дизайн-</w:t>
      </w:r>
      <w:r w:rsidR="001F069E" w:rsidRPr="00E65904">
        <w:rPr>
          <w:color w:val="000000"/>
          <w:sz w:val="24"/>
          <w:szCs w:val="24"/>
        </w:rPr>
        <w:t>макетов</w:t>
      </w:r>
      <w:r w:rsidR="004D7825" w:rsidRPr="00E65904">
        <w:rPr>
          <w:color w:val="000000"/>
          <w:sz w:val="24"/>
          <w:szCs w:val="24"/>
        </w:rPr>
        <w:t xml:space="preserve"> (до 2-х вариантов для каждого элемента </w:t>
      </w:r>
      <w:r w:rsidR="00FA44E5" w:rsidRPr="00E65904">
        <w:rPr>
          <w:color w:val="000000"/>
          <w:sz w:val="24"/>
          <w:szCs w:val="24"/>
        </w:rPr>
        <w:t>п</w:t>
      </w:r>
      <w:r w:rsidR="004D7825" w:rsidRPr="00E65904">
        <w:rPr>
          <w:color w:val="000000"/>
          <w:sz w:val="24"/>
          <w:szCs w:val="24"/>
        </w:rPr>
        <w:t>родукции)</w:t>
      </w:r>
      <w:r w:rsidR="001F069E" w:rsidRPr="00E65904">
        <w:rPr>
          <w:color w:val="000000"/>
          <w:sz w:val="24"/>
          <w:szCs w:val="24"/>
        </w:rPr>
        <w:t>, изготовлени</w:t>
      </w:r>
      <w:r w:rsidR="009F3CCC" w:rsidRPr="00E65904">
        <w:rPr>
          <w:color w:val="000000"/>
          <w:sz w:val="24"/>
          <w:szCs w:val="24"/>
        </w:rPr>
        <w:t>е</w:t>
      </w:r>
      <w:r w:rsidR="001F069E" w:rsidRPr="00E65904">
        <w:rPr>
          <w:color w:val="000000"/>
          <w:sz w:val="24"/>
          <w:szCs w:val="24"/>
        </w:rPr>
        <w:t xml:space="preserve"> </w:t>
      </w:r>
      <w:r w:rsidR="00FA44E5" w:rsidRPr="00E65904">
        <w:rPr>
          <w:color w:val="000000"/>
          <w:sz w:val="24"/>
          <w:szCs w:val="24"/>
        </w:rPr>
        <w:t>П</w:t>
      </w:r>
      <w:r w:rsidR="001F069E" w:rsidRPr="00E65904">
        <w:rPr>
          <w:color w:val="000000"/>
          <w:sz w:val="24"/>
          <w:szCs w:val="24"/>
        </w:rPr>
        <w:t xml:space="preserve">родукции, в том числе </w:t>
      </w:r>
      <w:r w:rsidR="009F3CCC" w:rsidRPr="00E65904">
        <w:rPr>
          <w:color w:val="000000"/>
          <w:sz w:val="24"/>
          <w:szCs w:val="24"/>
        </w:rPr>
        <w:t xml:space="preserve">нанесение </w:t>
      </w:r>
      <w:r w:rsidR="001F069E" w:rsidRPr="00E65904">
        <w:rPr>
          <w:color w:val="000000"/>
          <w:sz w:val="24"/>
          <w:szCs w:val="24"/>
        </w:rPr>
        <w:t>элементов фирменной символики, упаковка, доставка и разгрузка Продукции в объеме, определенном Заказчиком.</w:t>
      </w:r>
      <w:r w:rsidR="000E4CEE" w:rsidRPr="00E65904">
        <w:rPr>
          <w:color w:val="000000"/>
          <w:sz w:val="24"/>
          <w:szCs w:val="24"/>
        </w:rPr>
        <w:t xml:space="preserve"> Изготавливаемая</w:t>
      </w:r>
      <w:r w:rsidR="00926E02" w:rsidRPr="00E65904">
        <w:rPr>
          <w:color w:val="000000"/>
          <w:sz w:val="24"/>
          <w:szCs w:val="24"/>
        </w:rPr>
        <w:t xml:space="preserve"> и поставляемая Продукция должна полностью </w:t>
      </w:r>
      <w:r w:rsidR="000E4CEE" w:rsidRPr="00E65904">
        <w:rPr>
          <w:color w:val="000000"/>
          <w:sz w:val="24"/>
          <w:szCs w:val="24"/>
        </w:rPr>
        <w:t>соответствовать характеристикам</w:t>
      </w:r>
      <w:r w:rsidR="00926E02" w:rsidRPr="00E65904">
        <w:rPr>
          <w:color w:val="000000"/>
          <w:sz w:val="24"/>
          <w:szCs w:val="24"/>
        </w:rPr>
        <w:t xml:space="preserve">, указанным </w:t>
      </w:r>
      <w:r w:rsidR="00FF2248" w:rsidRPr="00E65904">
        <w:rPr>
          <w:color w:val="000000"/>
          <w:sz w:val="24"/>
          <w:szCs w:val="24"/>
        </w:rPr>
        <w:t>в Приложении № 1</w:t>
      </w:r>
      <w:r w:rsidR="00065D64" w:rsidRPr="00E65904">
        <w:rPr>
          <w:color w:val="000000"/>
          <w:sz w:val="24"/>
          <w:szCs w:val="24"/>
        </w:rPr>
        <w:t>.</w:t>
      </w:r>
    </w:p>
    <w:p w14:paraId="39B7C797" w14:textId="4F3126CB" w:rsidR="001F069E" w:rsidRPr="00E65904" w:rsidRDefault="00065D64" w:rsidP="00E65904">
      <w:pPr>
        <w:pStyle w:val="a4"/>
        <w:widowControl/>
        <w:tabs>
          <w:tab w:val="num" w:pos="709"/>
        </w:tabs>
        <w:autoSpaceDE/>
        <w:autoSpaceDN/>
        <w:spacing w:after="0" w:line="276" w:lineRule="auto"/>
        <w:ind w:left="142" w:right="141"/>
        <w:jc w:val="both"/>
        <w:rPr>
          <w:color w:val="000000"/>
          <w:sz w:val="24"/>
          <w:szCs w:val="24"/>
        </w:rPr>
      </w:pPr>
      <w:r w:rsidRPr="00E65904">
        <w:rPr>
          <w:color w:val="000000"/>
          <w:sz w:val="24"/>
          <w:szCs w:val="24"/>
        </w:rPr>
        <w:tab/>
      </w:r>
      <w:r w:rsidR="005A54E8" w:rsidRPr="00E65904">
        <w:rPr>
          <w:color w:val="000000"/>
          <w:sz w:val="24"/>
          <w:szCs w:val="24"/>
        </w:rPr>
        <w:t xml:space="preserve">1.3. </w:t>
      </w:r>
      <w:r w:rsidR="001F069E" w:rsidRPr="00E65904">
        <w:rPr>
          <w:color w:val="000000"/>
          <w:sz w:val="24"/>
          <w:szCs w:val="24"/>
        </w:rPr>
        <w:t>Выполнение Исполнителем обязательств, предусмотренных п. 1.1. и п. 1.2. настоящего Договора, составляет Общую стоимость услуг по настоящему Договору.</w:t>
      </w:r>
    </w:p>
    <w:p w14:paraId="53961E6E" w14:textId="586057CA" w:rsidR="00C14AF7" w:rsidRPr="00E65904" w:rsidRDefault="007F2A52" w:rsidP="00E65904">
      <w:pPr>
        <w:pStyle w:val="a4"/>
        <w:widowControl/>
        <w:tabs>
          <w:tab w:val="num" w:pos="1245"/>
        </w:tabs>
        <w:autoSpaceDE/>
        <w:autoSpaceDN/>
        <w:spacing w:after="0" w:line="276" w:lineRule="auto"/>
        <w:ind w:left="142" w:right="141" w:firstLine="567"/>
        <w:jc w:val="both"/>
        <w:rPr>
          <w:color w:val="000000"/>
          <w:sz w:val="24"/>
          <w:szCs w:val="24"/>
        </w:rPr>
      </w:pPr>
      <w:r w:rsidRPr="00E65904">
        <w:rPr>
          <w:bCs/>
          <w:sz w:val="24"/>
          <w:szCs w:val="24"/>
        </w:rPr>
        <w:t xml:space="preserve">1.4. </w:t>
      </w:r>
      <w:r w:rsidR="001F069E" w:rsidRPr="00E65904">
        <w:rPr>
          <w:bCs/>
          <w:sz w:val="24"/>
          <w:szCs w:val="24"/>
        </w:rPr>
        <w:t xml:space="preserve">Исполнитель гарантирует, что </w:t>
      </w:r>
      <w:r w:rsidR="00FA44E5" w:rsidRPr="00E65904">
        <w:rPr>
          <w:bCs/>
          <w:sz w:val="24"/>
          <w:szCs w:val="24"/>
        </w:rPr>
        <w:t>П</w:t>
      </w:r>
      <w:r w:rsidR="001F069E" w:rsidRPr="00E65904">
        <w:rPr>
          <w:bCs/>
          <w:sz w:val="24"/>
          <w:szCs w:val="24"/>
        </w:rPr>
        <w:t>родукция на дату его поставки не заложена, не находится под арестом и не обременена иным образом правами третьих лиц.  Если какие-либо указанные в настоящем пункте гарантии впоследствии оказываются неточными или неверными, Исполнитель обязуется возместить Заказчику любые убытки, понесенные Заказчиком непосредственно в связи с тем, что полагался на такие гарантии</w:t>
      </w:r>
      <w:r w:rsidR="009F3CCC" w:rsidRPr="00E65904">
        <w:rPr>
          <w:bCs/>
          <w:sz w:val="24"/>
          <w:szCs w:val="24"/>
        </w:rPr>
        <w:t>.</w:t>
      </w:r>
    </w:p>
    <w:p w14:paraId="0FE1FAD4" w14:textId="77777777" w:rsidR="004D7825" w:rsidRPr="00E65904" w:rsidRDefault="004D7825" w:rsidP="00E65904">
      <w:pPr>
        <w:pStyle w:val="a4"/>
        <w:widowControl/>
        <w:autoSpaceDE/>
        <w:autoSpaceDN/>
        <w:spacing w:after="0" w:line="276" w:lineRule="auto"/>
        <w:ind w:left="142" w:right="141"/>
        <w:jc w:val="both"/>
        <w:rPr>
          <w:color w:val="000000"/>
          <w:sz w:val="24"/>
          <w:szCs w:val="24"/>
        </w:rPr>
      </w:pPr>
    </w:p>
    <w:p w14:paraId="7A205DC7" w14:textId="5B7FA0F0" w:rsidR="004D7825" w:rsidRPr="00E65904" w:rsidRDefault="00DA2630" w:rsidP="00E65904">
      <w:pPr>
        <w:widowControl/>
        <w:autoSpaceDE/>
        <w:autoSpaceDN/>
        <w:adjustRightInd/>
        <w:spacing w:line="276" w:lineRule="auto"/>
        <w:ind w:left="142" w:right="141"/>
        <w:jc w:val="center"/>
        <w:rPr>
          <w:b/>
          <w:caps/>
          <w:color w:val="000000"/>
        </w:rPr>
      </w:pPr>
      <w:r w:rsidRPr="00E65904">
        <w:rPr>
          <w:b/>
          <w:caps/>
          <w:color w:val="000000"/>
        </w:rPr>
        <w:t xml:space="preserve">2. </w:t>
      </w:r>
      <w:r w:rsidR="001F069E" w:rsidRPr="00E65904">
        <w:rPr>
          <w:b/>
          <w:caps/>
          <w:color w:val="000000"/>
        </w:rPr>
        <w:t>ПередаЧа исходных материалов</w:t>
      </w:r>
    </w:p>
    <w:p w14:paraId="0DC74947" w14:textId="1EC14025" w:rsidR="001F069E" w:rsidRPr="00E65904" w:rsidRDefault="001F069E" w:rsidP="00E65904">
      <w:pPr>
        <w:pStyle w:val="a4"/>
        <w:widowControl/>
        <w:autoSpaceDE/>
        <w:autoSpaceDN/>
        <w:spacing w:after="0" w:line="276" w:lineRule="auto"/>
        <w:ind w:left="142" w:right="141" w:firstLine="566"/>
        <w:jc w:val="both"/>
        <w:rPr>
          <w:color w:val="000000"/>
          <w:sz w:val="24"/>
          <w:szCs w:val="24"/>
        </w:rPr>
      </w:pPr>
      <w:r w:rsidRPr="00E65904">
        <w:rPr>
          <w:color w:val="000000"/>
          <w:sz w:val="24"/>
          <w:szCs w:val="24"/>
        </w:rPr>
        <w:t>2.1. Для оказания Исполнителем услуг, указанных в п. 1.1 и 1.2 Договора Заказчик предостав</w:t>
      </w:r>
      <w:r w:rsidR="004D7825" w:rsidRPr="00E65904">
        <w:rPr>
          <w:color w:val="000000"/>
          <w:sz w:val="24"/>
          <w:szCs w:val="24"/>
        </w:rPr>
        <w:t>ляет</w:t>
      </w:r>
      <w:r w:rsidRPr="00E65904">
        <w:rPr>
          <w:color w:val="000000"/>
          <w:sz w:val="24"/>
          <w:szCs w:val="24"/>
        </w:rPr>
        <w:t xml:space="preserve"> Исполнителю в течение </w:t>
      </w:r>
      <w:r w:rsidR="000D6FED" w:rsidRPr="00E65904">
        <w:rPr>
          <w:color w:val="000000"/>
          <w:sz w:val="24"/>
          <w:szCs w:val="24"/>
        </w:rPr>
        <w:t>3</w:t>
      </w:r>
      <w:r w:rsidRPr="00E65904">
        <w:rPr>
          <w:color w:val="000000"/>
          <w:sz w:val="24"/>
          <w:szCs w:val="24"/>
        </w:rPr>
        <w:t xml:space="preserve"> (</w:t>
      </w:r>
      <w:r w:rsidR="000D6FED" w:rsidRPr="00E65904">
        <w:rPr>
          <w:color w:val="000000"/>
          <w:sz w:val="24"/>
          <w:szCs w:val="24"/>
        </w:rPr>
        <w:t>трех</w:t>
      </w:r>
      <w:r w:rsidRPr="00E65904">
        <w:rPr>
          <w:color w:val="000000"/>
          <w:sz w:val="24"/>
          <w:szCs w:val="24"/>
        </w:rPr>
        <w:t>) рабоч</w:t>
      </w:r>
      <w:r w:rsidR="000D6FED" w:rsidRPr="00E65904">
        <w:rPr>
          <w:color w:val="000000"/>
          <w:sz w:val="24"/>
          <w:szCs w:val="24"/>
        </w:rPr>
        <w:t>их</w:t>
      </w:r>
      <w:r w:rsidRPr="00E65904">
        <w:rPr>
          <w:color w:val="000000"/>
          <w:sz w:val="24"/>
          <w:szCs w:val="24"/>
        </w:rPr>
        <w:t xml:space="preserve"> дн</w:t>
      </w:r>
      <w:r w:rsidR="000D6FED" w:rsidRPr="00E65904">
        <w:rPr>
          <w:color w:val="000000"/>
          <w:sz w:val="24"/>
          <w:szCs w:val="24"/>
        </w:rPr>
        <w:t>ей</w:t>
      </w:r>
      <w:r w:rsidRPr="00E65904">
        <w:rPr>
          <w:color w:val="000000"/>
          <w:sz w:val="24"/>
          <w:szCs w:val="24"/>
        </w:rPr>
        <w:t xml:space="preserve"> с даты подписания настоящего Договора, логотип, товарный знак, официальные реквизиты и тексты</w:t>
      </w:r>
      <w:r w:rsidR="00926E02" w:rsidRPr="00E65904">
        <w:rPr>
          <w:color w:val="000000"/>
          <w:sz w:val="24"/>
          <w:szCs w:val="24"/>
        </w:rPr>
        <w:t xml:space="preserve"> для изготовления</w:t>
      </w:r>
      <w:r w:rsidR="00424530" w:rsidRPr="00E65904">
        <w:rPr>
          <w:color w:val="000000"/>
          <w:sz w:val="24"/>
          <w:szCs w:val="24"/>
        </w:rPr>
        <w:t xml:space="preserve"> дизайн-макет</w:t>
      </w:r>
      <w:r w:rsidR="00926E02" w:rsidRPr="00E65904">
        <w:rPr>
          <w:color w:val="000000"/>
          <w:sz w:val="24"/>
          <w:szCs w:val="24"/>
        </w:rPr>
        <w:t>ов</w:t>
      </w:r>
      <w:r w:rsidR="00424530" w:rsidRPr="00E65904">
        <w:rPr>
          <w:color w:val="000000"/>
          <w:sz w:val="24"/>
          <w:szCs w:val="24"/>
        </w:rPr>
        <w:t xml:space="preserve"> </w:t>
      </w:r>
      <w:r w:rsidR="00D21A5E" w:rsidRPr="00E65904">
        <w:rPr>
          <w:color w:val="000000"/>
          <w:sz w:val="24"/>
          <w:szCs w:val="24"/>
        </w:rPr>
        <w:t>П</w:t>
      </w:r>
      <w:r w:rsidR="004D7825" w:rsidRPr="00E65904">
        <w:rPr>
          <w:color w:val="000000"/>
          <w:sz w:val="24"/>
          <w:szCs w:val="24"/>
        </w:rPr>
        <w:t xml:space="preserve">родукции. </w:t>
      </w:r>
    </w:p>
    <w:p w14:paraId="3152E915" w14:textId="7E16D786" w:rsidR="001F069E" w:rsidRPr="00E65904" w:rsidRDefault="001F069E" w:rsidP="00E65904">
      <w:pPr>
        <w:pStyle w:val="a4"/>
        <w:widowControl/>
        <w:autoSpaceDE/>
        <w:autoSpaceDN/>
        <w:spacing w:after="0" w:line="276" w:lineRule="auto"/>
        <w:ind w:left="142" w:right="141" w:firstLine="566"/>
        <w:jc w:val="both"/>
        <w:rPr>
          <w:color w:val="000000"/>
          <w:sz w:val="24"/>
          <w:szCs w:val="24"/>
        </w:rPr>
      </w:pPr>
      <w:r w:rsidRPr="00E65904">
        <w:rPr>
          <w:color w:val="000000"/>
          <w:sz w:val="24"/>
          <w:szCs w:val="24"/>
        </w:rPr>
        <w:t>2.2. Заказчик может</w:t>
      </w:r>
      <w:r w:rsidR="000D1A26" w:rsidRPr="00E65904">
        <w:rPr>
          <w:color w:val="000000"/>
          <w:sz w:val="24"/>
          <w:szCs w:val="24"/>
        </w:rPr>
        <w:t xml:space="preserve"> предложить свой иллюстративный материал или</w:t>
      </w:r>
      <w:r w:rsidRPr="00E65904">
        <w:rPr>
          <w:color w:val="000000"/>
          <w:sz w:val="24"/>
          <w:szCs w:val="24"/>
        </w:rPr>
        <w:t xml:space="preserve"> выбрать необходимый материал из архива Исполнителя. При отсутствии необходимого материала в архиве Заказчика</w:t>
      </w:r>
      <w:r w:rsidR="000D6FED" w:rsidRPr="00E65904">
        <w:rPr>
          <w:color w:val="000000"/>
          <w:sz w:val="24"/>
          <w:szCs w:val="24"/>
        </w:rPr>
        <w:t xml:space="preserve">, </w:t>
      </w:r>
      <w:r w:rsidRPr="00E65904">
        <w:rPr>
          <w:color w:val="000000"/>
          <w:sz w:val="24"/>
          <w:szCs w:val="24"/>
        </w:rPr>
        <w:t>Исполнитель самостоятельно, за свой счет, приобретает необходимые фотоизображения.</w:t>
      </w:r>
    </w:p>
    <w:p w14:paraId="05BA03A0" w14:textId="6135CD1C" w:rsidR="001F069E" w:rsidRPr="008F4741" w:rsidRDefault="001F069E" w:rsidP="008F4741">
      <w:pPr>
        <w:pStyle w:val="a4"/>
        <w:widowControl/>
        <w:autoSpaceDE/>
        <w:autoSpaceDN/>
        <w:spacing w:after="0" w:line="276" w:lineRule="auto"/>
        <w:ind w:left="142" w:right="141" w:firstLine="566"/>
        <w:jc w:val="both"/>
        <w:rPr>
          <w:color w:val="000000"/>
          <w:sz w:val="24"/>
          <w:szCs w:val="24"/>
        </w:rPr>
      </w:pPr>
      <w:r w:rsidRPr="00E65904">
        <w:rPr>
          <w:color w:val="000000"/>
          <w:sz w:val="24"/>
          <w:szCs w:val="24"/>
        </w:rPr>
        <w:t xml:space="preserve">2.3. Исполнитель самостоятельно обеспечивает своих работников (специалистов) необходимым оборудованием, инструментами, материалами. Исполнитель несет ответственность за качество используемых при </w:t>
      </w:r>
      <w:r w:rsidR="00BE5567" w:rsidRPr="00E65904">
        <w:rPr>
          <w:color w:val="000000"/>
          <w:sz w:val="24"/>
          <w:szCs w:val="24"/>
        </w:rPr>
        <w:t xml:space="preserve">оказании услуг </w:t>
      </w:r>
      <w:r w:rsidRPr="00E65904">
        <w:rPr>
          <w:color w:val="000000"/>
          <w:sz w:val="24"/>
          <w:szCs w:val="24"/>
        </w:rPr>
        <w:t xml:space="preserve">материалов, соблюдение технических норм безопасности, а также обязуется </w:t>
      </w:r>
      <w:r w:rsidR="00BE5567" w:rsidRPr="00E65904">
        <w:rPr>
          <w:color w:val="000000"/>
          <w:sz w:val="24"/>
          <w:szCs w:val="24"/>
        </w:rPr>
        <w:t xml:space="preserve">оказать услуги </w:t>
      </w:r>
      <w:r w:rsidRPr="00E65904">
        <w:rPr>
          <w:color w:val="000000"/>
          <w:sz w:val="24"/>
          <w:szCs w:val="24"/>
        </w:rPr>
        <w:t>в полном объеме, на высоком профессиональном уровне.</w:t>
      </w:r>
    </w:p>
    <w:p w14:paraId="0E2B6173" w14:textId="6BD40D8A" w:rsidR="00BB735B" w:rsidRPr="00E65904" w:rsidRDefault="00DA2630" w:rsidP="00E65904">
      <w:pPr>
        <w:widowControl/>
        <w:autoSpaceDE/>
        <w:autoSpaceDN/>
        <w:adjustRightInd/>
        <w:spacing w:line="276" w:lineRule="auto"/>
        <w:ind w:left="142" w:right="141"/>
        <w:jc w:val="center"/>
        <w:rPr>
          <w:b/>
          <w:caps/>
          <w:color w:val="000000"/>
        </w:rPr>
      </w:pPr>
      <w:r w:rsidRPr="00E65904">
        <w:rPr>
          <w:b/>
          <w:caps/>
          <w:color w:val="000000"/>
        </w:rPr>
        <w:t xml:space="preserve">3. </w:t>
      </w:r>
      <w:r w:rsidR="001F069E" w:rsidRPr="00E65904">
        <w:rPr>
          <w:b/>
          <w:caps/>
          <w:color w:val="000000"/>
        </w:rPr>
        <w:t>СТОИМОСТЬ ДОГОВОР</w:t>
      </w:r>
      <w:r w:rsidR="00B15496" w:rsidRPr="00E65904">
        <w:rPr>
          <w:b/>
          <w:caps/>
          <w:color w:val="000000"/>
        </w:rPr>
        <w:t>а,</w:t>
      </w:r>
    </w:p>
    <w:p w14:paraId="647181F3" w14:textId="604FB159" w:rsidR="007659FE" w:rsidRPr="00E65904" w:rsidRDefault="00301C4C" w:rsidP="00E65904">
      <w:pPr>
        <w:widowControl/>
        <w:autoSpaceDE/>
        <w:autoSpaceDN/>
        <w:adjustRightInd/>
        <w:spacing w:line="276" w:lineRule="auto"/>
        <w:ind w:left="142" w:right="141"/>
        <w:jc w:val="center"/>
        <w:rPr>
          <w:b/>
          <w:caps/>
          <w:color w:val="000000"/>
        </w:rPr>
      </w:pPr>
      <w:r w:rsidRPr="00E65904">
        <w:rPr>
          <w:b/>
          <w:caps/>
          <w:color w:val="000000"/>
        </w:rPr>
        <w:t xml:space="preserve">сроки </w:t>
      </w:r>
      <w:r w:rsidR="00B15496" w:rsidRPr="00E65904">
        <w:rPr>
          <w:b/>
          <w:caps/>
          <w:color w:val="000000"/>
        </w:rPr>
        <w:t xml:space="preserve">ПОСТАВКИ и </w:t>
      </w:r>
      <w:r w:rsidR="001F069E" w:rsidRPr="00E65904">
        <w:rPr>
          <w:b/>
          <w:caps/>
          <w:color w:val="000000"/>
        </w:rPr>
        <w:t>оплаты ПРОДУКЦИИ</w:t>
      </w:r>
    </w:p>
    <w:p w14:paraId="7297F565" w14:textId="2EB424A6" w:rsidR="001F069E" w:rsidRPr="00E65904" w:rsidRDefault="00065D64" w:rsidP="00E65904">
      <w:pPr>
        <w:pStyle w:val="a4"/>
        <w:widowControl/>
        <w:tabs>
          <w:tab w:val="num" w:pos="567"/>
        </w:tabs>
        <w:autoSpaceDE/>
        <w:autoSpaceDN/>
        <w:spacing w:after="0" w:line="276" w:lineRule="auto"/>
        <w:ind w:left="142" w:right="141"/>
        <w:jc w:val="both"/>
        <w:rPr>
          <w:color w:val="000000"/>
          <w:sz w:val="24"/>
          <w:szCs w:val="24"/>
        </w:rPr>
      </w:pPr>
      <w:r w:rsidRPr="00E65904">
        <w:rPr>
          <w:color w:val="000000"/>
          <w:sz w:val="24"/>
          <w:szCs w:val="24"/>
        </w:rPr>
        <w:lastRenderedPageBreak/>
        <w:tab/>
      </w:r>
      <w:r w:rsidR="00A01433" w:rsidRPr="00E65904">
        <w:rPr>
          <w:color w:val="000000"/>
          <w:sz w:val="24"/>
          <w:szCs w:val="24"/>
        </w:rPr>
        <w:t>3.1.</w:t>
      </w:r>
      <w:r w:rsidR="002B512F" w:rsidRPr="00E65904">
        <w:rPr>
          <w:color w:val="000000"/>
          <w:sz w:val="24"/>
          <w:szCs w:val="24"/>
        </w:rPr>
        <w:t xml:space="preserve"> </w:t>
      </w:r>
      <w:r w:rsidR="001F069E" w:rsidRPr="00E65904">
        <w:rPr>
          <w:color w:val="000000"/>
          <w:sz w:val="24"/>
          <w:szCs w:val="24"/>
        </w:rPr>
        <w:t xml:space="preserve">Общая стоимость </w:t>
      </w:r>
      <w:r w:rsidR="00D54987" w:rsidRPr="00E65904">
        <w:rPr>
          <w:color w:val="000000"/>
          <w:sz w:val="24"/>
          <w:szCs w:val="24"/>
        </w:rPr>
        <w:t xml:space="preserve">изготавливаемой и </w:t>
      </w:r>
      <w:r w:rsidR="001F069E" w:rsidRPr="00E65904">
        <w:rPr>
          <w:color w:val="000000"/>
          <w:sz w:val="24"/>
          <w:szCs w:val="24"/>
        </w:rPr>
        <w:t xml:space="preserve">поставляемой </w:t>
      </w:r>
      <w:r w:rsidR="00D21A5E" w:rsidRPr="00E65904">
        <w:rPr>
          <w:color w:val="000000"/>
          <w:sz w:val="24"/>
          <w:szCs w:val="24"/>
        </w:rPr>
        <w:t>П</w:t>
      </w:r>
      <w:r w:rsidR="001F069E" w:rsidRPr="00E65904">
        <w:rPr>
          <w:color w:val="000000"/>
          <w:sz w:val="24"/>
          <w:szCs w:val="24"/>
        </w:rPr>
        <w:t xml:space="preserve">родукции по настоящему Договору определяется Сторонами в Приложении № 1 к настоящему Договору и составляет </w:t>
      </w:r>
      <w:r w:rsidR="004222DE" w:rsidRPr="00E65904">
        <w:rPr>
          <w:color w:val="000000"/>
          <w:sz w:val="24"/>
          <w:szCs w:val="24"/>
        </w:rPr>
        <w:t>________________________</w:t>
      </w:r>
      <w:r w:rsidR="00567435" w:rsidRPr="00E65904">
        <w:rPr>
          <w:color w:val="000000"/>
          <w:sz w:val="24"/>
          <w:szCs w:val="24"/>
        </w:rPr>
        <w:t xml:space="preserve"> </w:t>
      </w:r>
      <w:r w:rsidR="00BE3328" w:rsidRPr="00E65904">
        <w:rPr>
          <w:color w:val="000000"/>
          <w:sz w:val="24"/>
          <w:szCs w:val="24"/>
        </w:rPr>
        <w:t>(</w:t>
      </w:r>
      <w:bookmarkStart w:id="1" w:name="_Hlk215235153"/>
      <w:r w:rsidR="004222DE" w:rsidRPr="00E65904">
        <w:rPr>
          <w:color w:val="000000"/>
          <w:sz w:val="24"/>
          <w:szCs w:val="24"/>
        </w:rPr>
        <w:t>________________________</w:t>
      </w:r>
      <w:bookmarkEnd w:id="1"/>
      <w:r w:rsidR="001F069E" w:rsidRPr="00E65904">
        <w:rPr>
          <w:color w:val="000000"/>
          <w:sz w:val="24"/>
          <w:szCs w:val="24"/>
        </w:rPr>
        <w:t>) руб.</w:t>
      </w:r>
      <w:r w:rsidR="000448A2" w:rsidRPr="00E65904">
        <w:rPr>
          <w:color w:val="000000"/>
          <w:sz w:val="24"/>
          <w:szCs w:val="24"/>
        </w:rPr>
        <w:t>,</w:t>
      </w:r>
      <w:r w:rsidR="008A461F" w:rsidRPr="00E65904">
        <w:rPr>
          <w:color w:val="000000"/>
          <w:sz w:val="24"/>
          <w:szCs w:val="24"/>
        </w:rPr>
        <w:t xml:space="preserve"> </w:t>
      </w:r>
      <w:r w:rsidR="008A461F" w:rsidRPr="00E65904">
        <w:rPr>
          <w:color w:val="000000"/>
          <w:sz w:val="24"/>
          <w:szCs w:val="24"/>
          <w:u w:val="single"/>
        </w:rPr>
        <w:t xml:space="preserve">    </w:t>
      </w:r>
      <w:r w:rsidR="008A461F" w:rsidRPr="00E65904">
        <w:rPr>
          <w:color w:val="000000"/>
          <w:sz w:val="24"/>
          <w:szCs w:val="24"/>
        </w:rPr>
        <w:t xml:space="preserve"> коп.,</w:t>
      </w:r>
      <w:r w:rsidR="000448A2" w:rsidRPr="00E65904">
        <w:rPr>
          <w:color w:val="000000"/>
          <w:sz w:val="24"/>
          <w:szCs w:val="24"/>
        </w:rPr>
        <w:t xml:space="preserve"> </w:t>
      </w:r>
      <w:r w:rsidR="002457B4" w:rsidRPr="00E65904">
        <w:rPr>
          <w:color w:val="000000"/>
          <w:sz w:val="24"/>
          <w:szCs w:val="24"/>
        </w:rPr>
        <w:t>в т.ч. НДС____%</w:t>
      </w:r>
      <w:r w:rsidR="000448A2" w:rsidRPr="00E65904">
        <w:rPr>
          <w:color w:val="000000"/>
          <w:sz w:val="24"/>
          <w:szCs w:val="24"/>
        </w:rPr>
        <w:t xml:space="preserve"> в размере ________________________ (________________________)</w:t>
      </w:r>
      <w:r w:rsidR="008A461F" w:rsidRPr="00E65904">
        <w:rPr>
          <w:color w:val="000000"/>
          <w:sz w:val="24"/>
          <w:szCs w:val="24"/>
        </w:rPr>
        <w:t xml:space="preserve"> руб., </w:t>
      </w:r>
      <w:r w:rsidR="008A461F" w:rsidRPr="00E65904">
        <w:rPr>
          <w:color w:val="000000"/>
          <w:sz w:val="24"/>
          <w:szCs w:val="24"/>
          <w:u w:val="single"/>
        </w:rPr>
        <w:t xml:space="preserve">    </w:t>
      </w:r>
      <w:r w:rsidR="008A461F" w:rsidRPr="00E65904">
        <w:rPr>
          <w:color w:val="000000"/>
          <w:sz w:val="24"/>
          <w:szCs w:val="24"/>
        </w:rPr>
        <w:t xml:space="preserve"> коп.</w:t>
      </w:r>
      <w:r w:rsidR="002457B4" w:rsidRPr="00E65904">
        <w:rPr>
          <w:color w:val="000000"/>
          <w:sz w:val="24"/>
          <w:szCs w:val="24"/>
        </w:rPr>
        <w:t xml:space="preserve"> </w:t>
      </w:r>
      <w:r w:rsidR="000448A2" w:rsidRPr="00E65904">
        <w:rPr>
          <w:color w:val="000000"/>
          <w:sz w:val="24"/>
          <w:szCs w:val="24"/>
        </w:rPr>
        <w:t>(</w:t>
      </w:r>
      <w:r w:rsidR="002457B4" w:rsidRPr="00E65904">
        <w:rPr>
          <w:color w:val="000000"/>
          <w:sz w:val="24"/>
          <w:szCs w:val="24"/>
        </w:rPr>
        <w:t>в случае применения Исполнителем общего режима налогообложения).</w:t>
      </w:r>
    </w:p>
    <w:p w14:paraId="159620B8" w14:textId="2167DBF9" w:rsidR="00A01433" w:rsidRPr="00E65904" w:rsidRDefault="00065D64" w:rsidP="00E65904">
      <w:pPr>
        <w:pStyle w:val="a4"/>
        <w:widowControl/>
        <w:tabs>
          <w:tab w:val="left" w:pos="567"/>
        </w:tabs>
        <w:autoSpaceDE/>
        <w:autoSpaceDN/>
        <w:spacing w:after="0" w:line="276" w:lineRule="auto"/>
        <w:ind w:left="142" w:right="141"/>
        <w:jc w:val="both"/>
        <w:rPr>
          <w:color w:val="000000"/>
          <w:sz w:val="24"/>
          <w:szCs w:val="24"/>
        </w:rPr>
      </w:pPr>
      <w:r w:rsidRPr="00E65904">
        <w:rPr>
          <w:color w:val="000000"/>
          <w:sz w:val="24"/>
          <w:szCs w:val="24"/>
        </w:rPr>
        <w:tab/>
      </w:r>
      <w:r w:rsidR="00A01433" w:rsidRPr="00E65904">
        <w:rPr>
          <w:color w:val="000000"/>
          <w:sz w:val="24"/>
          <w:szCs w:val="24"/>
        </w:rPr>
        <w:t>3.2.</w:t>
      </w:r>
      <w:r w:rsidR="00A01433" w:rsidRPr="00E65904">
        <w:rPr>
          <w:sz w:val="24"/>
          <w:szCs w:val="24"/>
        </w:rPr>
        <w:t xml:space="preserve"> Продукция изготавливается и поставляется Заказчику двумя партиями. Первая партия включает в себя Продукцию, указанную в пунктах </w:t>
      </w:r>
      <w:r w:rsidR="007F2A52" w:rsidRPr="00E65904">
        <w:rPr>
          <w:sz w:val="24"/>
          <w:szCs w:val="24"/>
        </w:rPr>
        <w:t xml:space="preserve">№№ </w:t>
      </w:r>
      <w:r w:rsidR="00A01433" w:rsidRPr="00E65904">
        <w:rPr>
          <w:sz w:val="24"/>
          <w:szCs w:val="24"/>
        </w:rPr>
        <w:t xml:space="preserve">2-8 Перечня </w:t>
      </w:r>
      <w:r w:rsidR="00BE5567" w:rsidRPr="00E65904">
        <w:rPr>
          <w:sz w:val="24"/>
          <w:szCs w:val="24"/>
        </w:rPr>
        <w:t xml:space="preserve">изготавливаемой и </w:t>
      </w:r>
      <w:r w:rsidR="00A01433" w:rsidRPr="00E65904">
        <w:rPr>
          <w:sz w:val="24"/>
          <w:szCs w:val="24"/>
        </w:rPr>
        <w:t xml:space="preserve">поставляемой </w:t>
      </w:r>
      <w:r w:rsidR="00517BF7" w:rsidRPr="00E65904">
        <w:rPr>
          <w:sz w:val="24"/>
          <w:szCs w:val="24"/>
        </w:rPr>
        <w:t>П</w:t>
      </w:r>
      <w:r w:rsidR="00A01433" w:rsidRPr="00E65904">
        <w:rPr>
          <w:sz w:val="24"/>
          <w:szCs w:val="24"/>
        </w:rPr>
        <w:t xml:space="preserve">родукции (Приложение №1 к настоящему Договору) и поставляется на адрес Заказчика не позднее </w:t>
      </w:r>
      <w:r w:rsidR="00A01433" w:rsidRPr="00E65904">
        <w:rPr>
          <w:b/>
          <w:sz w:val="24"/>
          <w:szCs w:val="24"/>
        </w:rPr>
        <w:t>30.05.2026.</w:t>
      </w:r>
    </w:p>
    <w:p w14:paraId="3B720078" w14:textId="68E41572" w:rsidR="00A01433" w:rsidRPr="00E65904" w:rsidRDefault="00A01433" w:rsidP="00E65904">
      <w:pPr>
        <w:widowControl/>
        <w:tabs>
          <w:tab w:val="num" w:pos="567"/>
        </w:tabs>
        <w:spacing w:line="276" w:lineRule="auto"/>
        <w:ind w:left="142" w:right="141"/>
        <w:jc w:val="both"/>
      </w:pPr>
      <w:r w:rsidRPr="00E65904">
        <w:t xml:space="preserve">Вторая партия включает в себя Продукцию, указанную в пункте №1 </w:t>
      </w:r>
      <w:r w:rsidR="007F2A52" w:rsidRPr="00E65904">
        <w:t xml:space="preserve">(настенные календари) </w:t>
      </w:r>
      <w:r w:rsidRPr="00E65904">
        <w:t>Перечня</w:t>
      </w:r>
      <w:r w:rsidR="00BE5567" w:rsidRPr="00E65904">
        <w:t xml:space="preserve"> изготавливаемой и поставляемой</w:t>
      </w:r>
      <w:r w:rsidRPr="00E65904">
        <w:t xml:space="preserve"> </w:t>
      </w:r>
      <w:r w:rsidR="00517BF7" w:rsidRPr="00E65904">
        <w:t>П</w:t>
      </w:r>
      <w:r w:rsidRPr="00E65904">
        <w:t>родукции</w:t>
      </w:r>
      <w:r w:rsidR="007F2A52" w:rsidRPr="00E65904">
        <w:t xml:space="preserve"> (Приложение №1 к настоящему Договору)</w:t>
      </w:r>
      <w:r w:rsidRPr="00E65904">
        <w:t>, изготавливается Исполнителем после формирования производственного календаря на 2027 год</w:t>
      </w:r>
      <w:r w:rsidR="00544385" w:rsidRPr="00E65904">
        <w:t xml:space="preserve"> (</w:t>
      </w:r>
      <w:r w:rsidRPr="00E65904">
        <w:t>после утверждения Правительством РФ Постановления «О переносе выходных дней в 2027 году»</w:t>
      </w:r>
      <w:r w:rsidR="00544385" w:rsidRPr="00E65904">
        <w:t>),</w:t>
      </w:r>
      <w:r w:rsidRPr="00E65904">
        <w:t xml:space="preserve"> и поставляется на адрес Заказчика не позднее </w:t>
      </w:r>
      <w:r w:rsidR="006B7B83">
        <w:rPr>
          <w:b/>
        </w:rPr>
        <w:t>3</w:t>
      </w:r>
      <w:r w:rsidRPr="00E65904">
        <w:rPr>
          <w:b/>
        </w:rPr>
        <w:t>1.1</w:t>
      </w:r>
      <w:r w:rsidR="006B7B83">
        <w:rPr>
          <w:b/>
        </w:rPr>
        <w:t>0</w:t>
      </w:r>
      <w:bookmarkStart w:id="2" w:name="_GoBack"/>
      <w:bookmarkEnd w:id="2"/>
      <w:r w:rsidRPr="00E65904">
        <w:rPr>
          <w:b/>
        </w:rPr>
        <w:t>.2026.</w:t>
      </w:r>
    </w:p>
    <w:p w14:paraId="2CADC507" w14:textId="70269AE0" w:rsidR="00544385" w:rsidRPr="00E65904" w:rsidRDefault="00065D64" w:rsidP="00E65904">
      <w:pPr>
        <w:widowControl/>
        <w:tabs>
          <w:tab w:val="num" w:pos="567"/>
        </w:tabs>
        <w:spacing w:line="276" w:lineRule="auto"/>
        <w:ind w:left="142" w:right="141"/>
        <w:jc w:val="both"/>
      </w:pPr>
      <w:r w:rsidRPr="00E65904">
        <w:tab/>
      </w:r>
      <w:r w:rsidR="00A01433" w:rsidRPr="00E65904">
        <w:t>3.</w:t>
      </w:r>
      <w:r w:rsidR="00BE5567" w:rsidRPr="00E65904">
        <w:t>3</w:t>
      </w:r>
      <w:r w:rsidR="00A01433" w:rsidRPr="00E65904">
        <w:t xml:space="preserve">. Оплата каждой партии Продукции по настоящему Договору производится в форме безналичного расчёта путём перечисления денежных средств на </w:t>
      </w:r>
      <w:r w:rsidR="00544385" w:rsidRPr="00E65904">
        <w:t xml:space="preserve">расчетный </w:t>
      </w:r>
      <w:r w:rsidR="00A01433" w:rsidRPr="00E65904">
        <w:t xml:space="preserve">счёт Исполнителя, указанный в </w:t>
      </w:r>
      <w:r w:rsidR="00544385" w:rsidRPr="00E65904">
        <w:t xml:space="preserve">пункте </w:t>
      </w:r>
      <w:r w:rsidR="00A01433" w:rsidRPr="00E65904">
        <w:t xml:space="preserve">13 настоящего Договора, в течение 7 </w:t>
      </w:r>
      <w:r w:rsidR="00144F38">
        <w:t>(семи) рабочих</w:t>
      </w:r>
      <w:r w:rsidR="00BE5567" w:rsidRPr="00E65904">
        <w:t xml:space="preserve"> </w:t>
      </w:r>
      <w:r w:rsidR="00A01433" w:rsidRPr="00E65904">
        <w:t>дней с даты подписания Заказчиком оригиналов документов, подтверждающих факт поставки партии Продукции</w:t>
      </w:r>
      <w:r w:rsidR="00544385" w:rsidRPr="00E65904">
        <w:t>, в соответствии с условиями настоящего Договора.</w:t>
      </w:r>
    </w:p>
    <w:p w14:paraId="77309146" w14:textId="7D290D3D" w:rsidR="00EC1367" w:rsidRPr="00E65904" w:rsidRDefault="00DA2630" w:rsidP="00E65904">
      <w:pPr>
        <w:widowControl/>
        <w:tabs>
          <w:tab w:val="num" w:pos="567"/>
        </w:tabs>
        <w:spacing w:line="276" w:lineRule="auto"/>
        <w:ind w:left="142" w:right="141"/>
        <w:jc w:val="both"/>
      </w:pPr>
      <w:r w:rsidRPr="00E65904">
        <w:tab/>
      </w:r>
      <w:r w:rsidR="00EC1367" w:rsidRPr="00E65904">
        <w:t>3.</w:t>
      </w:r>
      <w:r w:rsidR="00BE5567" w:rsidRPr="00E65904">
        <w:t>4</w:t>
      </w:r>
      <w:r w:rsidR="00EC1367" w:rsidRPr="00E65904">
        <w:t>. Днём осуществления платежа считается дата списания денежных средств с корреспондентского счёта банка, обслуживающего Заказчика.</w:t>
      </w:r>
    </w:p>
    <w:p w14:paraId="6A2A37B5" w14:textId="3DEB35C1" w:rsidR="0009251C" w:rsidRPr="00E65904" w:rsidRDefault="00DA2630" w:rsidP="00E65904">
      <w:pPr>
        <w:widowControl/>
        <w:tabs>
          <w:tab w:val="num" w:pos="567"/>
        </w:tabs>
        <w:spacing w:line="276" w:lineRule="auto"/>
        <w:ind w:left="142" w:right="141"/>
        <w:jc w:val="both"/>
      </w:pPr>
      <w:r w:rsidRPr="00E65904">
        <w:tab/>
      </w:r>
      <w:r w:rsidR="0009251C" w:rsidRPr="00E65904">
        <w:t>3.</w:t>
      </w:r>
      <w:r w:rsidR="00BE5567" w:rsidRPr="00E65904">
        <w:t>5</w:t>
      </w:r>
      <w:r w:rsidR="0009251C" w:rsidRPr="00E65904">
        <w:t>. Исполнитель не позднее 5 числа месяца, следующего за отчетным кварталом, направляет в адрес Заказчика оформленный со своей стороны акт сверки. Заказчик в течение 5 календарных дней с момента получения акта сверки, производит сверку расчетов между Сторонами, при необходимости оформляет протокол разногласий и возвращает Исполнителю один экземпляр надлежаще оформленного акта.</w:t>
      </w:r>
    </w:p>
    <w:p w14:paraId="42D5FD3D" w14:textId="39147D80" w:rsidR="008A461F" w:rsidRPr="00E65904" w:rsidRDefault="008A461F" w:rsidP="00E65904">
      <w:pPr>
        <w:widowControl/>
        <w:tabs>
          <w:tab w:val="num" w:pos="567"/>
        </w:tabs>
        <w:spacing w:line="276" w:lineRule="auto"/>
        <w:ind w:left="142" w:right="141"/>
        <w:jc w:val="both"/>
      </w:pPr>
    </w:p>
    <w:p w14:paraId="78400013" w14:textId="6C53876F" w:rsidR="001F069E" w:rsidRPr="00E65904" w:rsidRDefault="00DA2630" w:rsidP="00E65904">
      <w:pPr>
        <w:widowControl/>
        <w:autoSpaceDE/>
        <w:autoSpaceDN/>
        <w:adjustRightInd/>
        <w:spacing w:line="276" w:lineRule="auto"/>
        <w:ind w:left="142" w:right="141"/>
        <w:jc w:val="center"/>
        <w:rPr>
          <w:b/>
          <w:caps/>
          <w:color w:val="000000"/>
        </w:rPr>
      </w:pPr>
      <w:r w:rsidRPr="00E65904">
        <w:rPr>
          <w:b/>
          <w:caps/>
          <w:color w:val="000000"/>
        </w:rPr>
        <w:t xml:space="preserve">4. </w:t>
      </w:r>
      <w:r w:rsidR="001F069E" w:rsidRPr="00E65904">
        <w:rPr>
          <w:b/>
          <w:caps/>
          <w:color w:val="000000"/>
        </w:rPr>
        <w:t>Сроки выполнениЯ ОБЯЗАТЕЛЬСТВ</w:t>
      </w:r>
    </w:p>
    <w:p w14:paraId="7A74524C" w14:textId="651E2346" w:rsidR="00DA2630" w:rsidRPr="00E65904" w:rsidRDefault="00156079" w:rsidP="00E65904">
      <w:pPr>
        <w:pStyle w:val="a4"/>
        <w:widowControl/>
        <w:autoSpaceDE/>
        <w:autoSpaceDN/>
        <w:spacing w:after="0" w:line="276" w:lineRule="auto"/>
        <w:ind w:right="141" w:firstLine="142"/>
        <w:jc w:val="both"/>
        <w:rPr>
          <w:color w:val="000000"/>
          <w:sz w:val="24"/>
          <w:szCs w:val="24"/>
        </w:rPr>
      </w:pPr>
      <w:r w:rsidRPr="00E65904">
        <w:rPr>
          <w:color w:val="000000"/>
          <w:sz w:val="24"/>
          <w:szCs w:val="24"/>
        </w:rPr>
        <w:t xml:space="preserve">      </w:t>
      </w:r>
      <w:r w:rsidR="00DA2630" w:rsidRPr="00E65904">
        <w:rPr>
          <w:color w:val="000000"/>
          <w:sz w:val="24"/>
          <w:szCs w:val="24"/>
        </w:rPr>
        <w:t xml:space="preserve">4.1. </w:t>
      </w:r>
      <w:r w:rsidR="001F069E" w:rsidRPr="00E65904">
        <w:rPr>
          <w:color w:val="000000"/>
          <w:sz w:val="24"/>
          <w:szCs w:val="24"/>
        </w:rPr>
        <w:t xml:space="preserve">В течение </w:t>
      </w:r>
      <w:r w:rsidR="00D16B43" w:rsidRPr="00E65904">
        <w:rPr>
          <w:color w:val="000000"/>
          <w:sz w:val="24"/>
          <w:szCs w:val="24"/>
        </w:rPr>
        <w:t>5</w:t>
      </w:r>
      <w:r w:rsidR="001F069E" w:rsidRPr="00E65904">
        <w:rPr>
          <w:color w:val="000000"/>
          <w:sz w:val="24"/>
          <w:szCs w:val="24"/>
        </w:rPr>
        <w:t xml:space="preserve"> (</w:t>
      </w:r>
      <w:r w:rsidR="00D16B43" w:rsidRPr="00E65904">
        <w:rPr>
          <w:color w:val="000000"/>
          <w:sz w:val="24"/>
          <w:szCs w:val="24"/>
        </w:rPr>
        <w:t>пяти</w:t>
      </w:r>
      <w:r w:rsidR="001F069E" w:rsidRPr="00E65904">
        <w:rPr>
          <w:color w:val="000000"/>
          <w:sz w:val="24"/>
          <w:szCs w:val="24"/>
        </w:rPr>
        <w:t>)</w:t>
      </w:r>
      <w:r w:rsidR="009F47B7" w:rsidRPr="00E65904">
        <w:rPr>
          <w:color w:val="000000"/>
          <w:sz w:val="24"/>
          <w:szCs w:val="24"/>
        </w:rPr>
        <w:t xml:space="preserve"> рабочих</w:t>
      </w:r>
      <w:r w:rsidR="001F069E" w:rsidRPr="00E65904">
        <w:rPr>
          <w:color w:val="000000"/>
          <w:sz w:val="24"/>
          <w:szCs w:val="24"/>
        </w:rPr>
        <w:t xml:space="preserve"> дней с даты выполнения Заказчиком своих обязательств по </w:t>
      </w:r>
    </w:p>
    <w:p w14:paraId="4A4FD9DB" w14:textId="302E4D27" w:rsidR="001F069E" w:rsidRPr="00E65904" w:rsidRDefault="001F069E" w:rsidP="00E65904">
      <w:pPr>
        <w:pStyle w:val="a4"/>
        <w:widowControl/>
        <w:autoSpaceDE/>
        <w:autoSpaceDN/>
        <w:spacing w:after="0" w:line="276" w:lineRule="auto"/>
        <w:ind w:right="141" w:firstLine="142"/>
        <w:jc w:val="both"/>
        <w:rPr>
          <w:color w:val="000000"/>
          <w:sz w:val="24"/>
          <w:szCs w:val="24"/>
        </w:rPr>
      </w:pPr>
      <w:r w:rsidRPr="00E65904">
        <w:rPr>
          <w:color w:val="000000"/>
          <w:sz w:val="24"/>
          <w:szCs w:val="24"/>
        </w:rPr>
        <w:t xml:space="preserve">п. 2.1. настоящего Договора, Исполнитель предоставляет на утверждение Заказчику материалы редакционной подготовки в виде макетов по электронной почте по мере их готовности. </w:t>
      </w:r>
    </w:p>
    <w:p w14:paraId="74657142" w14:textId="11CF4BE0" w:rsidR="001F069E" w:rsidRPr="00E65904" w:rsidRDefault="001F069E" w:rsidP="00E65904">
      <w:pPr>
        <w:pStyle w:val="a4"/>
        <w:spacing w:after="0" w:line="276" w:lineRule="auto"/>
        <w:ind w:right="141" w:firstLine="567"/>
        <w:jc w:val="both"/>
        <w:rPr>
          <w:color w:val="000000"/>
          <w:sz w:val="24"/>
          <w:szCs w:val="24"/>
        </w:rPr>
      </w:pPr>
      <w:r w:rsidRPr="00E65904">
        <w:rPr>
          <w:color w:val="000000"/>
          <w:sz w:val="24"/>
          <w:szCs w:val="24"/>
        </w:rPr>
        <w:t xml:space="preserve">Заказчик обязуется в течение </w:t>
      </w:r>
      <w:r w:rsidR="000D1A26" w:rsidRPr="00E65904">
        <w:rPr>
          <w:color w:val="000000"/>
          <w:sz w:val="24"/>
          <w:szCs w:val="24"/>
        </w:rPr>
        <w:t>2</w:t>
      </w:r>
      <w:r w:rsidRPr="00E65904">
        <w:rPr>
          <w:color w:val="000000"/>
          <w:sz w:val="24"/>
          <w:szCs w:val="24"/>
        </w:rPr>
        <w:t xml:space="preserve"> (</w:t>
      </w:r>
      <w:r w:rsidR="000D1A26" w:rsidRPr="00E65904">
        <w:rPr>
          <w:color w:val="000000"/>
          <w:sz w:val="24"/>
          <w:szCs w:val="24"/>
        </w:rPr>
        <w:t>двух</w:t>
      </w:r>
      <w:r w:rsidRPr="00E65904">
        <w:rPr>
          <w:color w:val="000000"/>
          <w:sz w:val="24"/>
          <w:szCs w:val="24"/>
        </w:rPr>
        <w:t>) рабо</w:t>
      </w:r>
      <w:r w:rsidR="000D1A26" w:rsidRPr="00E65904">
        <w:rPr>
          <w:color w:val="000000"/>
          <w:sz w:val="24"/>
          <w:szCs w:val="24"/>
        </w:rPr>
        <w:t>чих</w:t>
      </w:r>
      <w:r w:rsidRPr="00E65904">
        <w:rPr>
          <w:color w:val="000000"/>
          <w:sz w:val="24"/>
          <w:szCs w:val="24"/>
        </w:rPr>
        <w:t xml:space="preserve"> дн</w:t>
      </w:r>
      <w:r w:rsidR="000D1A26" w:rsidRPr="00E65904">
        <w:rPr>
          <w:color w:val="000000"/>
          <w:sz w:val="24"/>
          <w:szCs w:val="24"/>
        </w:rPr>
        <w:t>ей</w:t>
      </w:r>
      <w:r w:rsidRPr="00E65904">
        <w:rPr>
          <w:color w:val="000000"/>
          <w:sz w:val="24"/>
          <w:szCs w:val="24"/>
        </w:rPr>
        <w:t xml:space="preserve"> с момента представления </w:t>
      </w:r>
      <w:r w:rsidR="002D0409" w:rsidRPr="00E65904">
        <w:rPr>
          <w:color w:val="000000"/>
          <w:sz w:val="24"/>
          <w:szCs w:val="24"/>
        </w:rPr>
        <w:t xml:space="preserve">материалов </w:t>
      </w:r>
      <w:r w:rsidRPr="00E65904">
        <w:rPr>
          <w:color w:val="000000"/>
          <w:sz w:val="24"/>
          <w:szCs w:val="24"/>
        </w:rPr>
        <w:t xml:space="preserve">рассмотреть представленные </w:t>
      </w:r>
      <w:r w:rsidR="002D0409" w:rsidRPr="00E65904">
        <w:rPr>
          <w:color w:val="000000"/>
          <w:sz w:val="24"/>
          <w:szCs w:val="24"/>
        </w:rPr>
        <w:t xml:space="preserve">макеты </w:t>
      </w:r>
      <w:r w:rsidRPr="00E65904">
        <w:rPr>
          <w:color w:val="000000"/>
          <w:sz w:val="24"/>
          <w:szCs w:val="24"/>
        </w:rPr>
        <w:t xml:space="preserve">и утвердить их, либо предоставить свои замечания </w:t>
      </w:r>
      <w:r w:rsidR="004B5405" w:rsidRPr="00E65904">
        <w:rPr>
          <w:color w:val="000000"/>
          <w:sz w:val="24"/>
          <w:szCs w:val="24"/>
        </w:rPr>
        <w:t>по электронной почте</w:t>
      </w:r>
      <w:r w:rsidRPr="00E65904">
        <w:rPr>
          <w:color w:val="000000"/>
          <w:sz w:val="24"/>
          <w:szCs w:val="24"/>
        </w:rPr>
        <w:t>. Утвержденные материалы согласовываются Заказчиком.</w:t>
      </w:r>
    </w:p>
    <w:p w14:paraId="6FDC1D0B" w14:textId="6FB962F6" w:rsidR="001F069E" w:rsidRPr="00E65904" w:rsidRDefault="001F069E" w:rsidP="00E65904">
      <w:pPr>
        <w:pStyle w:val="a4"/>
        <w:spacing w:after="0" w:line="276" w:lineRule="auto"/>
        <w:ind w:right="141" w:firstLine="567"/>
        <w:jc w:val="both"/>
        <w:rPr>
          <w:color w:val="000000"/>
          <w:sz w:val="24"/>
          <w:szCs w:val="24"/>
        </w:rPr>
      </w:pPr>
      <w:r w:rsidRPr="00E65904">
        <w:rPr>
          <w:color w:val="000000"/>
          <w:sz w:val="24"/>
          <w:szCs w:val="24"/>
        </w:rPr>
        <w:t xml:space="preserve">Исполнитель обязан в течение </w:t>
      </w:r>
      <w:r w:rsidR="000D1A26" w:rsidRPr="00E65904">
        <w:rPr>
          <w:color w:val="000000"/>
          <w:sz w:val="24"/>
          <w:szCs w:val="24"/>
        </w:rPr>
        <w:t>2</w:t>
      </w:r>
      <w:r w:rsidRPr="00E65904">
        <w:rPr>
          <w:color w:val="000000"/>
          <w:sz w:val="24"/>
          <w:szCs w:val="24"/>
        </w:rPr>
        <w:t xml:space="preserve"> (</w:t>
      </w:r>
      <w:r w:rsidR="000D1A26" w:rsidRPr="00E65904">
        <w:rPr>
          <w:color w:val="000000"/>
          <w:sz w:val="24"/>
          <w:szCs w:val="24"/>
        </w:rPr>
        <w:t>двух</w:t>
      </w:r>
      <w:r w:rsidRPr="00E65904">
        <w:rPr>
          <w:color w:val="000000"/>
          <w:sz w:val="24"/>
          <w:szCs w:val="24"/>
        </w:rPr>
        <w:t xml:space="preserve">) </w:t>
      </w:r>
      <w:r w:rsidR="000D1A26" w:rsidRPr="00E65904">
        <w:rPr>
          <w:color w:val="000000"/>
          <w:sz w:val="24"/>
          <w:szCs w:val="24"/>
        </w:rPr>
        <w:t>рабочих</w:t>
      </w:r>
      <w:r w:rsidRPr="00E65904">
        <w:rPr>
          <w:color w:val="000000"/>
          <w:sz w:val="24"/>
          <w:szCs w:val="24"/>
        </w:rPr>
        <w:t xml:space="preserve"> </w:t>
      </w:r>
      <w:r w:rsidR="000D1A26" w:rsidRPr="00E65904">
        <w:rPr>
          <w:color w:val="000000"/>
          <w:sz w:val="24"/>
          <w:szCs w:val="24"/>
        </w:rPr>
        <w:t>дней</w:t>
      </w:r>
      <w:r w:rsidRPr="00E65904">
        <w:rPr>
          <w:color w:val="000000"/>
          <w:sz w:val="24"/>
          <w:szCs w:val="24"/>
        </w:rPr>
        <w:t xml:space="preserve"> с момента получения замечаний предоставить Заказчику исправленные материалы на окончательное утверждение.</w:t>
      </w:r>
    </w:p>
    <w:p w14:paraId="6A5324B5" w14:textId="150FB377" w:rsidR="001F069E" w:rsidRPr="00E65904" w:rsidRDefault="00DA2630" w:rsidP="00E65904">
      <w:pPr>
        <w:pStyle w:val="a4"/>
        <w:widowControl/>
        <w:autoSpaceDE/>
        <w:autoSpaceDN/>
        <w:spacing w:after="0" w:line="276" w:lineRule="auto"/>
        <w:ind w:right="141" w:firstLine="567"/>
        <w:jc w:val="both"/>
        <w:rPr>
          <w:color w:val="000000"/>
          <w:sz w:val="24"/>
          <w:szCs w:val="24"/>
        </w:rPr>
      </w:pPr>
      <w:r w:rsidRPr="00E65904">
        <w:rPr>
          <w:color w:val="000000"/>
          <w:sz w:val="24"/>
          <w:szCs w:val="24"/>
        </w:rPr>
        <w:t xml:space="preserve">4.2. </w:t>
      </w:r>
      <w:r w:rsidR="001F069E" w:rsidRPr="00E65904">
        <w:rPr>
          <w:color w:val="000000"/>
          <w:sz w:val="24"/>
          <w:szCs w:val="24"/>
        </w:rPr>
        <w:t>В случае внесения Заказчиком изменений после утверждения макета в Продукцию, находящуюся в процессе предпечатной подготовки и/или производстве, Исполнитель имеет право требовать от Заказчика возмещения связанных с этим документально подтвержденных фактических затрат. Если установленные сроки поставки вследствие изменений, внесенных Заказчиком, не могут быть сохранены Исполнителем, то согласовывается новый срок сдачи работ и поставки.</w:t>
      </w:r>
    </w:p>
    <w:p w14:paraId="12B41B62" w14:textId="36C9131F" w:rsidR="001F069E" w:rsidRPr="00E65904" w:rsidRDefault="00DA2630" w:rsidP="00E65904">
      <w:pPr>
        <w:pStyle w:val="a4"/>
        <w:widowControl/>
        <w:autoSpaceDE/>
        <w:autoSpaceDN/>
        <w:spacing w:after="0" w:line="276" w:lineRule="auto"/>
        <w:ind w:right="141" w:firstLine="567"/>
        <w:jc w:val="both"/>
        <w:rPr>
          <w:color w:val="000000"/>
          <w:sz w:val="24"/>
          <w:szCs w:val="24"/>
        </w:rPr>
      </w:pPr>
      <w:r w:rsidRPr="00E65904">
        <w:rPr>
          <w:color w:val="000000"/>
          <w:sz w:val="24"/>
          <w:szCs w:val="24"/>
        </w:rPr>
        <w:t xml:space="preserve">4.3. </w:t>
      </w:r>
      <w:r w:rsidR="001F069E" w:rsidRPr="00E65904">
        <w:rPr>
          <w:color w:val="000000"/>
          <w:sz w:val="24"/>
          <w:szCs w:val="24"/>
        </w:rPr>
        <w:t>Срок поставки готов</w:t>
      </w:r>
      <w:r w:rsidR="00D54987" w:rsidRPr="00E65904">
        <w:rPr>
          <w:color w:val="000000"/>
          <w:sz w:val="24"/>
          <w:szCs w:val="24"/>
        </w:rPr>
        <w:t>ых партий</w:t>
      </w:r>
      <w:r w:rsidR="001F069E" w:rsidRPr="00E65904">
        <w:rPr>
          <w:color w:val="000000"/>
          <w:sz w:val="24"/>
          <w:szCs w:val="24"/>
        </w:rPr>
        <w:t xml:space="preserve"> Продукции - согласно срокам, указанным в </w:t>
      </w:r>
      <w:r w:rsidR="00D54987" w:rsidRPr="00E65904">
        <w:rPr>
          <w:color w:val="000000"/>
          <w:sz w:val="24"/>
          <w:szCs w:val="24"/>
        </w:rPr>
        <w:t>п. 3.</w:t>
      </w:r>
      <w:r w:rsidR="00BE5567" w:rsidRPr="00E65904">
        <w:rPr>
          <w:color w:val="000000"/>
          <w:sz w:val="24"/>
          <w:szCs w:val="24"/>
        </w:rPr>
        <w:t>2</w:t>
      </w:r>
      <w:r w:rsidR="00D54987" w:rsidRPr="00E65904">
        <w:rPr>
          <w:color w:val="000000"/>
          <w:sz w:val="24"/>
          <w:szCs w:val="24"/>
        </w:rPr>
        <w:t>. настоящего Договора</w:t>
      </w:r>
      <w:r w:rsidR="001F069E" w:rsidRPr="00E65904">
        <w:rPr>
          <w:color w:val="000000"/>
          <w:sz w:val="24"/>
          <w:szCs w:val="24"/>
        </w:rPr>
        <w:t>.</w:t>
      </w:r>
    </w:p>
    <w:p w14:paraId="228B3A19" w14:textId="2AB8551E" w:rsidR="001F069E" w:rsidRPr="00E65904" w:rsidRDefault="00DA2630" w:rsidP="00E65904">
      <w:pPr>
        <w:pStyle w:val="a4"/>
        <w:widowControl/>
        <w:autoSpaceDE/>
        <w:autoSpaceDN/>
        <w:spacing w:after="0" w:line="276" w:lineRule="auto"/>
        <w:ind w:right="141" w:firstLine="567"/>
        <w:jc w:val="both"/>
        <w:rPr>
          <w:color w:val="000000"/>
          <w:sz w:val="24"/>
          <w:szCs w:val="24"/>
        </w:rPr>
      </w:pPr>
      <w:r w:rsidRPr="00E65904">
        <w:rPr>
          <w:color w:val="000000"/>
          <w:sz w:val="24"/>
          <w:szCs w:val="24"/>
        </w:rPr>
        <w:t xml:space="preserve">4.4. </w:t>
      </w:r>
      <w:r w:rsidR="001F069E" w:rsidRPr="00E65904">
        <w:rPr>
          <w:color w:val="000000"/>
          <w:sz w:val="24"/>
          <w:szCs w:val="24"/>
        </w:rPr>
        <w:t xml:space="preserve">Датой поставки </w:t>
      </w:r>
      <w:r w:rsidR="008B2656" w:rsidRPr="00E65904">
        <w:rPr>
          <w:color w:val="000000"/>
          <w:sz w:val="24"/>
          <w:szCs w:val="24"/>
        </w:rPr>
        <w:t>П</w:t>
      </w:r>
      <w:r w:rsidR="001F069E" w:rsidRPr="00E65904">
        <w:rPr>
          <w:color w:val="000000"/>
          <w:sz w:val="24"/>
          <w:szCs w:val="24"/>
        </w:rPr>
        <w:t xml:space="preserve">родукции считается дата передачи </w:t>
      </w:r>
      <w:r w:rsidR="00D54987" w:rsidRPr="00E65904">
        <w:rPr>
          <w:color w:val="000000"/>
          <w:sz w:val="24"/>
          <w:szCs w:val="24"/>
        </w:rPr>
        <w:t xml:space="preserve">партии </w:t>
      </w:r>
      <w:r w:rsidR="001F069E" w:rsidRPr="00E65904">
        <w:rPr>
          <w:color w:val="000000"/>
          <w:sz w:val="24"/>
          <w:szCs w:val="24"/>
        </w:rPr>
        <w:t>Продукции Заказчику по адресу, указанному в п. 1.1.</w:t>
      </w:r>
      <w:r w:rsidR="003F510A" w:rsidRPr="00E65904">
        <w:rPr>
          <w:color w:val="000000"/>
          <w:sz w:val="24"/>
          <w:szCs w:val="24"/>
        </w:rPr>
        <w:t xml:space="preserve"> настоящего</w:t>
      </w:r>
      <w:r w:rsidR="001F069E" w:rsidRPr="00E65904">
        <w:rPr>
          <w:color w:val="000000"/>
          <w:sz w:val="24"/>
          <w:szCs w:val="24"/>
        </w:rPr>
        <w:t xml:space="preserve"> Договора</w:t>
      </w:r>
      <w:r w:rsidR="00D54987" w:rsidRPr="00E65904">
        <w:rPr>
          <w:color w:val="000000"/>
          <w:sz w:val="24"/>
          <w:szCs w:val="24"/>
        </w:rPr>
        <w:t>, с приложением подписанных со стороны Исполнителя оригиналов документов, подтверждающих факт поставки партии Продукции по Договору.</w:t>
      </w:r>
    </w:p>
    <w:p w14:paraId="6C876EC0" w14:textId="18EBF43C" w:rsidR="00B916D0" w:rsidRPr="00E65904" w:rsidRDefault="00DA2630" w:rsidP="00E65904">
      <w:pPr>
        <w:pStyle w:val="a4"/>
        <w:widowControl/>
        <w:autoSpaceDE/>
        <w:autoSpaceDN/>
        <w:spacing w:after="0" w:line="276" w:lineRule="auto"/>
        <w:ind w:right="141" w:firstLine="567"/>
        <w:jc w:val="both"/>
        <w:rPr>
          <w:color w:val="000000"/>
          <w:sz w:val="24"/>
          <w:szCs w:val="24"/>
        </w:rPr>
      </w:pPr>
      <w:r w:rsidRPr="00E65904">
        <w:rPr>
          <w:color w:val="000000"/>
          <w:sz w:val="24"/>
          <w:szCs w:val="24"/>
        </w:rPr>
        <w:lastRenderedPageBreak/>
        <w:t xml:space="preserve">4.5. </w:t>
      </w:r>
      <w:r w:rsidR="001F069E" w:rsidRPr="00E65904">
        <w:rPr>
          <w:color w:val="000000"/>
          <w:sz w:val="24"/>
          <w:szCs w:val="24"/>
        </w:rPr>
        <w:t xml:space="preserve">Во исполнение </w:t>
      </w:r>
      <w:r w:rsidR="00FD64A4" w:rsidRPr="00E65904">
        <w:rPr>
          <w:color w:val="000000"/>
          <w:sz w:val="24"/>
          <w:szCs w:val="24"/>
        </w:rPr>
        <w:t>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sidR="001F069E" w:rsidRPr="00E65904">
        <w:rPr>
          <w:color w:val="000000"/>
          <w:sz w:val="24"/>
          <w:szCs w:val="24"/>
        </w:rPr>
        <w:t xml:space="preserve"> </w:t>
      </w:r>
      <w:r w:rsidR="00FD64A4" w:rsidRPr="00E65904">
        <w:rPr>
          <w:color w:val="000000"/>
          <w:sz w:val="24"/>
          <w:szCs w:val="24"/>
        </w:rPr>
        <w:t>(далее – Постановление № 1875)</w:t>
      </w:r>
      <w:r w:rsidR="00E721F4" w:rsidRPr="00E65904">
        <w:rPr>
          <w:color w:val="000000"/>
          <w:sz w:val="24"/>
          <w:szCs w:val="24"/>
        </w:rPr>
        <w:t>.</w:t>
      </w:r>
      <w:r w:rsidR="00FD64A4" w:rsidRPr="00E65904">
        <w:rPr>
          <w:color w:val="000000"/>
          <w:sz w:val="24"/>
          <w:szCs w:val="24"/>
        </w:rPr>
        <w:t xml:space="preserve"> Исполнитель </w:t>
      </w:r>
      <w:r w:rsidR="001F069E" w:rsidRPr="00E65904">
        <w:rPr>
          <w:color w:val="000000"/>
          <w:sz w:val="24"/>
          <w:szCs w:val="24"/>
        </w:rPr>
        <w:t xml:space="preserve">обязуется заполнить и предоставить Заказчику данные о стране происхождения </w:t>
      </w:r>
      <w:r w:rsidR="00B75A27" w:rsidRPr="00E65904">
        <w:rPr>
          <w:color w:val="000000"/>
          <w:sz w:val="24"/>
          <w:szCs w:val="24"/>
        </w:rPr>
        <w:t>Продукции</w:t>
      </w:r>
      <w:r w:rsidR="001F069E" w:rsidRPr="00E65904">
        <w:rPr>
          <w:color w:val="000000"/>
          <w:sz w:val="24"/>
          <w:szCs w:val="24"/>
        </w:rPr>
        <w:t xml:space="preserve">, в том числе поставленного при оказании закупаемых услуг, в соответствии с </w:t>
      </w:r>
      <w:r w:rsidR="007A4CA4" w:rsidRPr="00E65904">
        <w:rPr>
          <w:color w:val="000000"/>
          <w:sz w:val="24"/>
          <w:szCs w:val="24"/>
        </w:rPr>
        <w:t>П</w:t>
      </w:r>
      <w:r w:rsidR="001F069E" w:rsidRPr="00E65904">
        <w:rPr>
          <w:color w:val="000000"/>
          <w:sz w:val="24"/>
          <w:szCs w:val="24"/>
        </w:rPr>
        <w:t>риложением №</w:t>
      </w:r>
      <w:r w:rsidR="007A4CA4" w:rsidRPr="00E65904">
        <w:rPr>
          <w:color w:val="000000"/>
          <w:sz w:val="24"/>
          <w:szCs w:val="24"/>
        </w:rPr>
        <w:t xml:space="preserve"> </w:t>
      </w:r>
      <w:r w:rsidR="00FD64A4" w:rsidRPr="00E65904">
        <w:rPr>
          <w:color w:val="000000"/>
          <w:sz w:val="24"/>
          <w:szCs w:val="24"/>
        </w:rPr>
        <w:t>2</w:t>
      </w:r>
      <w:r w:rsidR="001F069E" w:rsidRPr="00E65904">
        <w:rPr>
          <w:color w:val="000000"/>
          <w:sz w:val="24"/>
          <w:szCs w:val="24"/>
        </w:rPr>
        <w:t xml:space="preserve"> к настоящему договору в течение 10 рабочих дней с момента поставки </w:t>
      </w:r>
      <w:r w:rsidR="00B75A27" w:rsidRPr="00E65904">
        <w:rPr>
          <w:color w:val="000000"/>
          <w:sz w:val="24"/>
          <w:szCs w:val="24"/>
        </w:rPr>
        <w:t>Продукции</w:t>
      </w:r>
      <w:r w:rsidR="001F069E" w:rsidRPr="00E65904">
        <w:rPr>
          <w:color w:val="000000"/>
          <w:sz w:val="24"/>
          <w:szCs w:val="24"/>
        </w:rPr>
        <w:t>, в том числе поставляемо</w:t>
      </w:r>
      <w:r w:rsidR="00B75A27" w:rsidRPr="00E65904">
        <w:rPr>
          <w:color w:val="000000"/>
          <w:sz w:val="24"/>
          <w:szCs w:val="24"/>
        </w:rPr>
        <w:t>й</w:t>
      </w:r>
      <w:r w:rsidR="001F069E" w:rsidRPr="00E65904">
        <w:rPr>
          <w:color w:val="000000"/>
          <w:sz w:val="24"/>
          <w:szCs w:val="24"/>
        </w:rPr>
        <w:t xml:space="preserve"> при оказании закупаемых услуг.</w:t>
      </w:r>
    </w:p>
    <w:p w14:paraId="552833C0" w14:textId="77777777" w:rsidR="0071786F" w:rsidRPr="00E65904" w:rsidRDefault="0071786F" w:rsidP="00E65904">
      <w:pPr>
        <w:widowControl/>
        <w:autoSpaceDE/>
        <w:autoSpaceDN/>
        <w:adjustRightInd/>
        <w:spacing w:line="276" w:lineRule="auto"/>
        <w:ind w:left="567" w:right="141"/>
        <w:rPr>
          <w:b/>
          <w:caps/>
          <w:color w:val="000000"/>
        </w:rPr>
      </w:pPr>
    </w:p>
    <w:p w14:paraId="46D84182" w14:textId="5B90981B" w:rsidR="001F069E" w:rsidRPr="00E65904" w:rsidRDefault="00DA2630" w:rsidP="00E65904">
      <w:pPr>
        <w:widowControl/>
        <w:autoSpaceDE/>
        <w:autoSpaceDN/>
        <w:adjustRightInd/>
        <w:spacing w:line="276" w:lineRule="auto"/>
        <w:ind w:left="567" w:right="141"/>
        <w:jc w:val="center"/>
        <w:rPr>
          <w:b/>
          <w:caps/>
          <w:color w:val="000000"/>
        </w:rPr>
      </w:pPr>
      <w:r w:rsidRPr="00E65904">
        <w:rPr>
          <w:b/>
          <w:caps/>
          <w:color w:val="000000"/>
        </w:rPr>
        <w:t xml:space="preserve">5. </w:t>
      </w:r>
      <w:r w:rsidR="0009251C" w:rsidRPr="00E65904">
        <w:rPr>
          <w:b/>
          <w:caps/>
          <w:color w:val="000000"/>
        </w:rPr>
        <w:t>ПОРЯДОК СДАЧИ-ПРИЕМКИ РАБОТ</w:t>
      </w:r>
      <w:r w:rsidR="001F069E" w:rsidRPr="00E65904">
        <w:rPr>
          <w:b/>
          <w:caps/>
          <w:color w:val="000000"/>
        </w:rPr>
        <w:t>.</w:t>
      </w:r>
    </w:p>
    <w:p w14:paraId="5F931356" w14:textId="5692FF0E" w:rsidR="00457C6E" w:rsidRPr="00E65904" w:rsidRDefault="001F069E" w:rsidP="00E65904">
      <w:pPr>
        <w:spacing w:line="276" w:lineRule="auto"/>
        <w:ind w:right="141" w:firstLine="567"/>
        <w:jc w:val="center"/>
        <w:rPr>
          <w:b/>
          <w:caps/>
          <w:color w:val="000000"/>
        </w:rPr>
      </w:pPr>
      <w:r w:rsidRPr="00E65904">
        <w:rPr>
          <w:b/>
          <w:caps/>
          <w:color w:val="000000"/>
        </w:rPr>
        <w:t>ПорЯдок предъЯвлениЯ Претензии</w:t>
      </w:r>
    </w:p>
    <w:p w14:paraId="3D7422E4" w14:textId="0B987292" w:rsidR="0009251C" w:rsidRPr="00E65904" w:rsidRDefault="00DA2630" w:rsidP="00E65904">
      <w:pPr>
        <w:widowControl/>
        <w:spacing w:line="276" w:lineRule="auto"/>
        <w:ind w:left="142" w:right="141" w:firstLine="425"/>
        <w:jc w:val="both"/>
      </w:pPr>
      <w:r w:rsidRPr="00E65904">
        <w:t xml:space="preserve">5.1. </w:t>
      </w:r>
      <w:r w:rsidR="0009251C" w:rsidRPr="00E65904">
        <w:t xml:space="preserve">Исполнитель в дату, следующую за датой окончания </w:t>
      </w:r>
      <w:r w:rsidR="00AD20D6" w:rsidRPr="00E65904">
        <w:t xml:space="preserve">оказания услуг </w:t>
      </w:r>
      <w:r w:rsidR="0009251C" w:rsidRPr="00E65904">
        <w:t xml:space="preserve">(до 12:00 по московскому времени), обязан уведомить об этом Заказчика, передать сканированные копии документов, подтверждающих факт </w:t>
      </w:r>
      <w:r w:rsidR="00AD20D6" w:rsidRPr="00E65904">
        <w:t xml:space="preserve">оказания услуг </w:t>
      </w:r>
      <w:r w:rsidR="0009251C" w:rsidRPr="00E65904">
        <w:t xml:space="preserve">средствами электронной связи по адресу электронной почты, указанному в разделе 13 настоящего </w:t>
      </w:r>
      <w:r w:rsidR="002A0E34" w:rsidRPr="00E65904">
        <w:t>Д</w:t>
      </w:r>
      <w:r w:rsidR="0009251C" w:rsidRPr="00E65904">
        <w:t xml:space="preserve">оговора. Оригиналы документов, подтверждающих факт </w:t>
      </w:r>
      <w:r w:rsidR="00AD20D6" w:rsidRPr="00E65904">
        <w:t xml:space="preserve">оказания услуг </w:t>
      </w:r>
      <w:r w:rsidR="0009251C" w:rsidRPr="00E65904">
        <w:t xml:space="preserve">(подписанные Исполнителем акты </w:t>
      </w:r>
      <w:r w:rsidR="00BE5567" w:rsidRPr="00E65904">
        <w:t>приемки оказанных услуг</w:t>
      </w:r>
      <w:r w:rsidR="0009251C" w:rsidRPr="00E65904">
        <w:t xml:space="preserve"> и счета–фактуры), должны быть направлены Заказчику не позднее 5 (пяти) календарных дней, считая со дня окончания</w:t>
      </w:r>
      <w:r w:rsidR="00BE5567" w:rsidRPr="00E65904">
        <w:t xml:space="preserve"> оказания услуг</w:t>
      </w:r>
      <w:r w:rsidR="0009251C" w:rsidRPr="00E65904">
        <w:t xml:space="preserve">, но в любом случае до 7-го числа месяца, следующего за месяцем окончания </w:t>
      </w:r>
      <w:r w:rsidR="00BE5567" w:rsidRPr="00E65904">
        <w:t>оказания услуг</w:t>
      </w:r>
      <w:r w:rsidR="0009251C" w:rsidRPr="00E65904">
        <w:t>.</w:t>
      </w:r>
    </w:p>
    <w:p w14:paraId="6C215A56" w14:textId="0B9E3180" w:rsidR="00EC1367" w:rsidRPr="00E65904" w:rsidRDefault="00DA2630" w:rsidP="00E65904">
      <w:pPr>
        <w:pStyle w:val="a4"/>
        <w:widowControl/>
        <w:autoSpaceDE/>
        <w:autoSpaceDN/>
        <w:spacing w:after="0" w:line="276" w:lineRule="auto"/>
        <w:ind w:left="142" w:right="141" w:firstLine="425"/>
        <w:jc w:val="both"/>
        <w:rPr>
          <w:color w:val="000000"/>
          <w:sz w:val="24"/>
          <w:szCs w:val="24"/>
        </w:rPr>
      </w:pPr>
      <w:r w:rsidRPr="00E65904">
        <w:rPr>
          <w:color w:val="000000"/>
          <w:sz w:val="24"/>
          <w:szCs w:val="24"/>
        </w:rPr>
        <w:t xml:space="preserve">5.2. </w:t>
      </w:r>
      <w:r w:rsidR="00EC1367" w:rsidRPr="00E65904">
        <w:rPr>
          <w:color w:val="000000"/>
          <w:sz w:val="24"/>
          <w:szCs w:val="24"/>
        </w:rPr>
        <w:t>Документы, подтверждающие факт</w:t>
      </w:r>
      <w:r w:rsidR="00BE5567" w:rsidRPr="00E65904">
        <w:rPr>
          <w:color w:val="000000"/>
          <w:sz w:val="24"/>
          <w:szCs w:val="24"/>
        </w:rPr>
        <w:t xml:space="preserve"> оказания услуг</w:t>
      </w:r>
      <w:r w:rsidR="00EC1367" w:rsidRPr="00E65904">
        <w:rPr>
          <w:color w:val="000000"/>
          <w:sz w:val="24"/>
          <w:szCs w:val="24"/>
        </w:rPr>
        <w:t xml:space="preserve">, должны быть оформлены на имя Заказчика. В случае непредставления необходимых документов Заказчик уведомляет об этом Исполнителя. Исполнитель обязан в течение 2 (двух) календарных дней с момента получения данного уведомления, но не позднее 7-го числа месяца, следующего за месяцем, в котором </w:t>
      </w:r>
      <w:r w:rsidR="00BE5567" w:rsidRPr="00E65904">
        <w:rPr>
          <w:color w:val="000000"/>
          <w:sz w:val="24"/>
          <w:szCs w:val="24"/>
        </w:rPr>
        <w:t>услуги были оказаны</w:t>
      </w:r>
      <w:r w:rsidR="00EC1367" w:rsidRPr="00E65904">
        <w:rPr>
          <w:color w:val="000000"/>
          <w:sz w:val="24"/>
          <w:szCs w:val="24"/>
        </w:rPr>
        <w:t xml:space="preserve">, представить недостающие документы Заказчику, что не освобождает Исполнителя от ответственности, предусмотренной в пункте </w:t>
      </w:r>
      <w:r w:rsidR="002A0E34" w:rsidRPr="00E65904">
        <w:rPr>
          <w:color w:val="000000"/>
          <w:sz w:val="24"/>
          <w:szCs w:val="24"/>
        </w:rPr>
        <w:t>6</w:t>
      </w:r>
      <w:r w:rsidR="00EC1367" w:rsidRPr="00E65904">
        <w:rPr>
          <w:color w:val="000000"/>
          <w:sz w:val="24"/>
          <w:szCs w:val="24"/>
        </w:rPr>
        <w:t>.</w:t>
      </w:r>
      <w:r w:rsidR="00B17AAC" w:rsidRPr="00E65904">
        <w:rPr>
          <w:color w:val="000000"/>
          <w:sz w:val="24"/>
          <w:szCs w:val="24"/>
        </w:rPr>
        <w:t>4</w:t>
      </w:r>
      <w:r w:rsidR="00EC1367" w:rsidRPr="00E65904">
        <w:rPr>
          <w:color w:val="000000"/>
          <w:sz w:val="24"/>
          <w:szCs w:val="24"/>
        </w:rPr>
        <w:t xml:space="preserve">. настоящего </w:t>
      </w:r>
      <w:r w:rsidR="002A0E34" w:rsidRPr="00E65904">
        <w:rPr>
          <w:color w:val="000000"/>
          <w:sz w:val="24"/>
          <w:szCs w:val="24"/>
        </w:rPr>
        <w:t>Д</w:t>
      </w:r>
      <w:r w:rsidR="00EC1367" w:rsidRPr="00E65904">
        <w:rPr>
          <w:color w:val="000000"/>
          <w:sz w:val="24"/>
          <w:szCs w:val="24"/>
        </w:rPr>
        <w:t>оговора. В случае наличия ошибок и иных неточностей в указанных документах Заказчик уведомляет об этом Исполнителя в течение 2 (двух) календарных дней с даты получения от Исполнителя документов, подтверждающих факт выполнения работ. В таком уведомлении Заказчик должен указать способ устранения ошибок и иных неточностей в указанных документах. Исполнитель обязан в течение 2 (двух) календарных дней с момента получения данного уведомления от Заказчика устранить ошибки и иные неточности в таких документах, и представить исправленные документы Заказчику, что не освобождает Исполнителя от ответственности, предусмотренной пунктом 6.</w:t>
      </w:r>
      <w:r w:rsidR="00B17AAC" w:rsidRPr="00E65904">
        <w:rPr>
          <w:color w:val="000000"/>
          <w:sz w:val="24"/>
          <w:szCs w:val="24"/>
        </w:rPr>
        <w:t>4</w:t>
      </w:r>
      <w:r w:rsidR="00EC1367" w:rsidRPr="00E65904">
        <w:rPr>
          <w:color w:val="000000"/>
          <w:sz w:val="24"/>
          <w:szCs w:val="24"/>
        </w:rPr>
        <w:t>. настоящего договора.</w:t>
      </w:r>
    </w:p>
    <w:p w14:paraId="6321E28F" w14:textId="24E3BCC7" w:rsidR="00BE5567" w:rsidRPr="00E65904" w:rsidRDefault="00DA2630" w:rsidP="00E65904">
      <w:pPr>
        <w:pStyle w:val="a4"/>
        <w:widowControl/>
        <w:autoSpaceDE/>
        <w:autoSpaceDN/>
        <w:spacing w:after="0" w:line="276" w:lineRule="auto"/>
        <w:ind w:left="142" w:right="141" w:firstLine="425"/>
        <w:jc w:val="both"/>
        <w:rPr>
          <w:color w:val="000000"/>
          <w:sz w:val="24"/>
          <w:szCs w:val="24"/>
        </w:rPr>
      </w:pPr>
      <w:r w:rsidRPr="00E65904">
        <w:rPr>
          <w:color w:val="000000"/>
          <w:sz w:val="24"/>
          <w:szCs w:val="24"/>
        </w:rPr>
        <w:t xml:space="preserve">5.3. </w:t>
      </w:r>
      <w:r w:rsidR="00BE5567" w:rsidRPr="00E65904">
        <w:rPr>
          <w:color w:val="000000"/>
          <w:sz w:val="24"/>
          <w:szCs w:val="24"/>
        </w:rPr>
        <w:t xml:space="preserve">При получении </w:t>
      </w:r>
      <w:r w:rsidR="00E92F98" w:rsidRPr="00E65904">
        <w:rPr>
          <w:color w:val="000000"/>
          <w:sz w:val="24"/>
          <w:szCs w:val="24"/>
        </w:rPr>
        <w:t xml:space="preserve">Исполнителем </w:t>
      </w:r>
      <w:r w:rsidR="00BE5567" w:rsidRPr="00E65904">
        <w:rPr>
          <w:color w:val="000000"/>
          <w:sz w:val="24"/>
          <w:szCs w:val="24"/>
        </w:rPr>
        <w:t xml:space="preserve">от </w:t>
      </w:r>
      <w:r w:rsidR="00E92F98" w:rsidRPr="00E65904">
        <w:rPr>
          <w:color w:val="000000"/>
          <w:sz w:val="24"/>
          <w:szCs w:val="24"/>
        </w:rPr>
        <w:t xml:space="preserve">Заказчика </w:t>
      </w:r>
      <w:r w:rsidR="00BE5567" w:rsidRPr="00E65904">
        <w:rPr>
          <w:color w:val="000000"/>
          <w:sz w:val="24"/>
          <w:szCs w:val="24"/>
        </w:rPr>
        <w:t xml:space="preserve">сумм частичной оплаты в счет предстоящей поставки товаров </w:t>
      </w:r>
      <w:r w:rsidR="00E92F98" w:rsidRPr="00E65904">
        <w:rPr>
          <w:color w:val="000000"/>
          <w:sz w:val="24"/>
          <w:szCs w:val="24"/>
        </w:rPr>
        <w:t xml:space="preserve">Исполнитель </w:t>
      </w:r>
      <w:r w:rsidR="00BE5567" w:rsidRPr="00E65904">
        <w:rPr>
          <w:color w:val="000000"/>
          <w:sz w:val="24"/>
          <w:szCs w:val="24"/>
        </w:rPr>
        <w:t xml:space="preserve">обязан предоставить </w:t>
      </w:r>
      <w:r w:rsidR="00E92F98" w:rsidRPr="00E65904">
        <w:rPr>
          <w:color w:val="000000"/>
          <w:sz w:val="24"/>
          <w:szCs w:val="24"/>
        </w:rPr>
        <w:t xml:space="preserve">Заказчику </w:t>
      </w:r>
      <w:r w:rsidR="00BE5567" w:rsidRPr="00E65904">
        <w:rPr>
          <w:color w:val="000000"/>
          <w:sz w:val="24"/>
          <w:szCs w:val="24"/>
        </w:rPr>
        <w:t xml:space="preserve">оформленный в соответствии с законодательством РФ счет-фактуру не позднее 5 (пяти) календарных дней, считая со дня получения сумм частичной оплаты в счет поставки товара, но не позднее 7-го числа месяца, следующего за месяцем, в котором </w:t>
      </w:r>
      <w:r w:rsidR="00E92F98" w:rsidRPr="00E65904">
        <w:rPr>
          <w:color w:val="000000"/>
          <w:sz w:val="24"/>
          <w:szCs w:val="24"/>
        </w:rPr>
        <w:t xml:space="preserve">Исполнитель </w:t>
      </w:r>
      <w:r w:rsidR="00BE5567" w:rsidRPr="00E65904">
        <w:rPr>
          <w:color w:val="000000"/>
          <w:sz w:val="24"/>
          <w:szCs w:val="24"/>
        </w:rPr>
        <w:t>получил суммы частичной оплаты.</w:t>
      </w:r>
    </w:p>
    <w:p w14:paraId="1D9E2F5F" w14:textId="4DD9142C" w:rsidR="001F069E" w:rsidRPr="00E65904" w:rsidRDefault="00DA2630" w:rsidP="00E65904">
      <w:pPr>
        <w:pStyle w:val="a4"/>
        <w:widowControl/>
        <w:autoSpaceDE/>
        <w:autoSpaceDN/>
        <w:spacing w:after="0" w:line="276" w:lineRule="auto"/>
        <w:ind w:left="142" w:right="141" w:firstLine="425"/>
        <w:jc w:val="both"/>
        <w:rPr>
          <w:color w:val="000000"/>
          <w:sz w:val="24"/>
          <w:szCs w:val="24"/>
        </w:rPr>
      </w:pPr>
      <w:r w:rsidRPr="00E65904">
        <w:rPr>
          <w:color w:val="000000"/>
          <w:sz w:val="24"/>
          <w:szCs w:val="24"/>
        </w:rPr>
        <w:t xml:space="preserve">5.4. </w:t>
      </w:r>
      <w:r w:rsidR="001F069E" w:rsidRPr="00E65904">
        <w:rPr>
          <w:color w:val="000000"/>
          <w:sz w:val="24"/>
          <w:szCs w:val="24"/>
        </w:rPr>
        <w:t xml:space="preserve">Претензии по качеству поставляемой Продукции могут быть предъявлены в течение 5 (пяти) </w:t>
      </w:r>
      <w:r w:rsidR="00F46000" w:rsidRPr="00E65904">
        <w:rPr>
          <w:color w:val="000000"/>
          <w:sz w:val="24"/>
          <w:szCs w:val="24"/>
        </w:rPr>
        <w:t xml:space="preserve">рабочих </w:t>
      </w:r>
      <w:r w:rsidR="001F069E" w:rsidRPr="00E65904">
        <w:rPr>
          <w:color w:val="000000"/>
          <w:sz w:val="24"/>
          <w:szCs w:val="24"/>
        </w:rPr>
        <w:t>дней с даты поставки</w:t>
      </w:r>
      <w:r w:rsidR="008B2656" w:rsidRPr="00E65904">
        <w:rPr>
          <w:color w:val="000000"/>
          <w:sz w:val="24"/>
          <w:szCs w:val="24"/>
        </w:rPr>
        <w:t xml:space="preserve"> партии</w:t>
      </w:r>
      <w:r w:rsidR="001F069E" w:rsidRPr="00E65904">
        <w:rPr>
          <w:color w:val="000000"/>
          <w:sz w:val="24"/>
          <w:szCs w:val="24"/>
        </w:rPr>
        <w:t xml:space="preserve"> Продукции на </w:t>
      </w:r>
      <w:r w:rsidR="00D80F81" w:rsidRPr="00E65904">
        <w:rPr>
          <w:color w:val="000000"/>
          <w:sz w:val="24"/>
          <w:szCs w:val="24"/>
        </w:rPr>
        <w:t>адрес</w:t>
      </w:r>
      <w:r w:rsidR="001F069E" w:rsidRPr="00E65904">
        <w:rPr>
          <w:color w:val="000000"/>
          <w:sz w:val="24"/>
          <w:szCs w:val="24"/>
        </w:rPr>
        <w:t xml:space="preserve"> Заказчика. Претензии предъявляются в письменном виде. </w:t>
      </w:r>
    </w:p>
    <w:p w14:paraId="68838977" w14:textId="688D455E" w:rsidR="0071786F" w:rsidRPr="00E65904" w:rsidRDefault="001F069E" w:rsidP="00E65904">
      <w:pPr>
        <w:pStyle w:val="a4"/>
        <w:spacing w:line="276" w:lineRule="auto"/>
        <w:ind w:left="142" w:right="141" w:firstLine="425"/>
        <w:jc w:val="both"/>
        <w:rPr>
          <w:color w:val="000000"/>
          <w:sz w:val="24"/>
          <w:szCs w:val="24"/>
        </w:rPr>
      </w:pPr>
      <w:r w:rsidRPr="00E65904">
        <w:rPr>
          <w:color w:val="000000"/>
          <w:sz w:val="24"/>
          <w:szCs w:val="24"/>
        </w:rPr>
        <w:t>Исполнитель обязан в 3х-дневный срок рассмотреть Претензию и, в случае ее принятия, провести допоставку</w:t>
      </w:r>
      <w:r w:rsidR="005116C5" w:rsidRPr="00E65904">
        <w:rPr>
          <w:color w:val="000000"/>
          <w:sz w:val="24"/>
          <w:szCs w:val="24"/>
        </w:rPr>
        <w:t xml:space="preserve"> </w:t>
      </w:r>
      <w:r w:rsidRPr="00E65904">
        <w:rPr>
          <w:color w:val="000000"/>
          <w:sz w:val="24"/>
          <w:szCs w:val="24"/>
        </w:rPr>
        <w:t>или замену дефектных экземпляров качественными. Если это окажется невозможным, Исполнитель возмещает Заказчику стоимость недопоставленной или забракованной Продукции согласно настоящему Договору в полном объеме с учетом штрафных санкций, указанных в разделе 6 настоящего Договора</w:t>
      </w:r>
      <w:r w:rsidR="00F46000" w:rsidRPr="00E65904">
        <w:rPr>
          <w:color w:val="000000"/>
          <w:sz w:val="24"/>
          <w:szCs w:val="24"/>
        </w:rPr>
        <w:t>. П</w:t>
      </w:r>
      <w:r w:rsidRPr="00E65904">
        <w:rPr>
          <w:color w:val="000000"/>
          <w:sz w:val="24"/>
          <w:szCs w:val="24"/>
        </w:rPr>
        <w:t>ри этом дефектная Продукция возвращается Исполнителю в полном объеме</w:t>
      </w:r>
      <w:r w:rsidR="00F46000" w:rsidRPr="00E65904">
        <w:rPr>
          <w:color w:val="000000"/>
          <w:sz w:val="24"/>
          <w:szCs w:val="24"/>
        </w:rPr>
        <w:t xml:space="preserve"> силами и за счет Исполнителя</w:t>
      </w:r>
      <w:r w:rsidRPr="00E65904">
        <w:rPr>
          <w:color w:val="000000"/>
          <w:sz w:val="24"/>
          <w:szCs w:val="24"/>
        </w:rPr>
        <w:t>.</w:t>
      </w:r>
    </w:p>
    <w:p w14:paraId="0EAB240F" w14:textId="77777777" w:rsidR="00FE120D" w:rsidRPr="00E65904" w:rsidRDefault="00FE120D" w:rsidP="00E65904">
      <w:pPr>
        <w:pStyle w:val="a4"/>
        <w:spacing w:line="276" w:lineRule="auto"/>
        <w:ind w:left="142" w:right="141" w:firstLine="425"/>
        <w:jc w:val="both"/>
        <w:rPr>
          <w:color w:val="000000"/>
          <w:sz w:val="24"/>
          <w:szCs w:val="24"/>
        </w:rPr>
      </w:pPr>
    </w:p>
    <w:p w14:paraId="40BF5013" w14:textId="10E97DD6" w:rsidR="00FE120D" w:rsidRPr="00E65904" w:rsidRDefault="00DA2630" w:rsidP="00E65904">
      <w:pPr>
        <w:widowControl/>
        <w:autoSpaceDE/>
        <w:autoSpaceDN/>
        <w:adjustRightInd/>
        <w:spacing w:line="276" w:lineRule="auto"/>
        <w:ind w:left="567" w:right="141"/>
        <w:jc w:val="center"/>
        <w:rPr>
          <w:b/>
          <w:caps/>
          <w:color w:val="000000"/>
        </w:rPr>
      </w:pPr>
      <w:r w:rsidRPr="00E65904">
        <w:rPr>
          <w:b/>
          <w:caps/>
          <w:color w:val="000000"/>
        </w:rPr>
        <w:t xml:space="preserve">6. </w:t>
      </w:r>
      <w:r w:rsidR="001F069E" w:rsidRPr="00E65904">
        <w:rPr>
          <w:b/>
          <w:caps/>
          <w:color w:val="000000"/>
        </w:rPr>
        <w:t>Ответственность сторон</w:t>
      </w:r>
    </w:p>
    <w:p w14:paraId="21758AF9" w14:textId="6C5D8375" w:rsidR="00B17AAC" w:rsidRPr="00E65904" w:rsidRDefault="00DA2630" w:rsidP="00E65904">
      <w:pPr>
        <w:pStyle w:val="a4"/>
        <w:widowControl/>
        <w:autoSpaceDE/>
        <w:autoSpaceDN/>
        <w:spacing w:after="0" w:line="276" w:lineRule="auto"/>
        <w:ind w:left="142" w:right="141" w:firstLine="425"/>
        <w:jc w:val="both"/>
        <w:rPr>
          <w:color w:val="000000"/>
          <w:sz w:val="24"/>
          <w:szCs w:val="24"/>
        </w:rPr>
      </w:pPr>
      <w:r w:rsidRPr="00E65904">
        <w:rPr>
          <w:color w:val="000000"/>
          <w:sz w:val="24"/>
          <w:szCs w:val="24"/>
        </w:rPr>
        <w:t>6.1.</w:t>
      </w:r>
      <w:r w:rsidR="00B17AAC" w:rsidRPr="00E65904">
        <w:rPr>
          <w:color w:val="000000"/>
          <w:sz w:val="24"/>
          <w:szCs w:val="24"/>
        </w:rPr>
        <w:t xml:space="preserve">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14:paraId="24745F30" w14:textId="137886A7" w:rsidR="001F069E" w:rsidRPr="00E65904" w:rsidRDefault="00B17AAC" w:rsidP="00E65904">
      <w:pPr>
        <w:pStyle w:val="a4"/>
        <w:widowControl/>
        <w:autoSpaceDE/>
        <w:autoSpaceDN/>
        <w:spacing w:after="0" w:line="276" w:lineRule="auto"/>
        <w:ind w:left="142" w:right="141" w:firstLine="425"/>
        <w:jc w:val="both"/>
        <w:rPr>
          <w:color w:val="000000"/>
          <w:sz w:val="24"/>
          <w:szCs w:val="24"/>
        </w:rPr>
      </w:pPr>
      <w:r w:rsidRPr="00E65904">
        <w:rPr>
          <w:color w:val="000000"/>
          <w:sz w:val="24"/>
          <w:szCs w:val="24"/>
        </w:rPr>
        <w:t xml:space="preserve">6.2. </w:t>
      </w:r>
      <w:r w:rsidR="001F069E" w:rsidRPr="00E65904">
        <w:rPr>
          <w:color w:val="000000"/>
          <w:sz w:val="24"/>
          <w:szCs w:val="24"/>
        </w:rPr>
        <w:t xml:space="preserve">В случае просрочки поставки Продукции Заказчик имеет право требовать от Исполнителя уплаты пени в размере 0,1% стоимости непоставленной в срок Продукции за каждый день просрочки. </w:t>
      </w:r>
    </w:p>
    <w:p w14:paraId="1F748BBB" w14:textId="01601D2F" w:rsidR="001F069E" w:rsidRPr="00E65904" w:rsidRDefault="00DA2630" w:rsidP="00E65904">
      <w:pPr>
        <w:pStyle w:val="a4"/>
        <w:widowControl/>
        <w:autoSpaceDE/>
        <w:autoSpaceDN/>
        <w:spacing w:after="0" w:line="276" w:lineRule="auto"/>
        <w:ind w:left="142" w:right="141" w:firstLine="425"/>
        <w:jc w:val="both"/>
        <w:rPr>
          <w:color w:val="000000"/>
          <w:sz w:val="24"/>
          <w:szCs w:val="24"/>
        </w:rPr>
      </w:pPr>
      <w:r w:rsidRPr="00E65904">
        <w:rPr>
          <w:color w:val="000000"/>
          <w:sz w:val="24"/>
          <w:szCs w:val="24"/>
        </w:rPr>
        <w:t>6.</w:t>
      </w:r>
      <w:r w:rsidR="00B17AAC" w:rsidRPr="00E65904">
        <w:rPr>
          <w:color w:val="000000"/>
          <w:sz w:val="24"/>
          <w:szCs w:val="24"/>
        </w:rPr>
        <w:t>3</w:t>
      </w:r>
      <w:r w:rsidRPr="00E65904">
        <w:rPr>
          <w:color w:val="000000"/>
          <w:sz w:val="24"/>
          <w:szCs w:val="24"/>
        </w:rPr>
        <w:t xml:space="preserve">. </w:t>
      </w:r>
      <w:r w:rsidR="001F069E" w:rsidRPr="00E65904">
        <w:rPr>
          <w:color w:val="000000"/>
          <w:sz w:val="24"/>
          <w:szCs w:val="24"/>
        </w:rPr>
        <w:t>Уплата пени не освобождает Исполнителя от обязанности исполнения Договора.</w:t>
      </w:r>
    </w:p>
    <w:p w14:paraId="1D1E4B81" w14:textId="35F2C260" w:rsidR="00B17AAC" w:rsidRPr="00E65904" w:rsidRDefault="00B17AAC" w:rsidP="00E65904">
      <w:pPr>
        <w:widowControl/>
        <w:autoSpaceDE/>
        <w:autoSpaceDN/>
        <w:adjustRightInd/>
        <w:spacing w:line="276" w:lineRule="auto"/>
        <w:ind w:left="142" w:right="141" w:firstLine="425"/>
        <w:jc w:val="both"/>
      </w:pPr>
      <w:r w:rsidRPr="00E65904">
        <w:t>6.4. За нарушение Исполнителем сроков исполнения обязательств по предоставлению документов в соответствии с пунктами 5.1, 5.2., 5.3. настоящего Договора Заказчик имеет право потребовать от Исполнителя уплаты пени в размере 1/360 ключевой ставки ЦБ РФ от суммы неисполненного обязательства за каждый день просрочки. Стороны договорились, что в случае нарушения Исполнителем сроков исполнения обязательств по предоставлению документов в соответствии с пунктами 5.1, 5.2., 5.3. настоящего Договора для целей расчета пеней, указанных в настоящем пункте, суммой неисполненного Исполнителем обязательства считается сумма, которая должна быть указана в непредставленных счете-фактуре и/или документах, подтверждающих факт оказания услуг.</w:t>
      </w:r>
    </w:p>
    <w:p w14:paraId="73CD2B53" w14:textId="7E689CAF" w:rsidR="00163724" w:rsidRPr="00E65904" w:rsidRDefault="00DA2630" w:rsidP="00E65904">
      <w:pPr>
        <w:widowControl/>
        <w:autoSpaceDE/>
        <w:autoSpaceDN/>
        <w:adjustRightInd/>
        <w:spacing w:line="276" w:lineRule="auto"/>
        <w:ind w:left="142" w:right="141" w:firstLine="425"/>
        <w:jc w:val="both"/>
      </w:pPr>
      <w:r w:rsidRPr="00E65904">
        <w:t>6.</w:t>
      </w:r>
      <w:r w:rsidR="00B17AAC" w:rsidRPr="00E65904">
        <w:t>5</w:t>
      </w:r>
      <w:r w:rsidRPr="00E65904">
        <w:t xml:space="preserve">. </w:t>
      </w:r>
      <w:r w:rsidR="00163724" w:rsidRPr="00E65904">
        <w:t>Ни одна из Сторон не несет ответственности перед другой Стороной за неисполнение или ненадлежащее исполнение обязательства, возникшего из настоящего Договора, обусловленное действием обстоятельств непреодолимой силы, то есть чрезвычайных и непредотвратимых при данных условиях обстоятельств, возникших помимо воли и желания Сторон, которые нельзя предвидеть или предотвратить, в том числе объявленная или фактическая война, гражданские волнения, эпидемии, блокада, эмбарго, землетрясения, наводнения, а также издание государственным органом или органом местного самоуправления акта, делающего невозможным исполнение обязательства, возникшего из настоящего Договора.</w:t>
      </w:r>
    </w:p>
    <w:p w14:paraId="210407B7" w14:textId="0E4FDC1D" w:rsidR="00163724" w:rsidRPr="00E65904" w:rsidRDefault="00DA2630" w:rsidP="00E65904">
      <w:pPr>
        <w:widowControl/>
        <w:autoSpaceDE/>
        <w:autoSpaceDN/>
        <w:adjustRightInd/>
        <w:spacing w:line="276" w:lineRule="auto"/>
        <w:ind w:left="142" w:right="141" w:firstLine="425"/>
        <w:jc w:val="both"/>
      </w:pPr>
      <w:r w:rsidRPr="00E65904">
        <w:t>6.</w:t>
      </w:r>
      <w:r w:rsidR="00B17AAC" w:rsidRPr="00E65904">
        <w:t>6</w:t>
      </w:r>
      <w:r w:rsidRPr="00E65904">
        <w:t xml:space="preserve">. </w:t>
      </w:r>
      <w:r w:rsidR="00163724" w:rsidRPr="00E65904">
        <w:t>Сторона, не исполнившая или ненадлежащим образом исполнившая обязательство, возникшее из настоящего Договора, должна доказать обстоятельства, на которые она ссылается как на основание невозможности надлежащего исполнения обязательства вследствие непреодолимой силы. Обстоятельства, на которые ссылается Сторона в обоснование невозможности надлежащего исполнения обязательства вследствие непреодолимой силы, и которые согласно закону должны быть подтверждены определенными доказательствами, не могут подтверждаться иными доказательствами. При этом признание в письменной форме Стороной обстоятельств, на которые другая Сторона ссылается в обоснование невозможности надлежащего исполнения обязательства вследствие непреодолимой силы, освобождает другую Сторону от необходимости доказывания таких обстоятельств.</w:t>
      </w:r>
    </w:p>
    <w:p w14:paraId="32A8B4FF" w14:textId="28BC05CD" w:rsidR="00163724" w:rsidRPr="00E65904" w:rsidRDefault="00DA2630" w:rsidP="00E65904">
      <w:pPr>
        <w:widowControl/>
        <w:autoSpaceDE/>
        <w:autoSpaceDN/>
        <w:adjustRightInd/>
        <w:spacing w:line="276" w:lineRule="auto"/>
        <w:ind w:left="142" w:right="141" w:firstLine="425"/>
        <w:jc w:val="both"/>
      </w:pPr>
      <w:r w:rsidRPr="00E65904">
        <w:t>6.</w:t>
      </w:r>
      <w:r w:rsidR="00B17AAC" w:rsidRPr="00E65904">
        <w:t>7</w:t>
      </w:r>
      <w:r w:rsidRPr="00E65904">
        <w:t xml:space="preserve">. </w:t>
      </w:r>
      <w:r w:rsidR="00163724" w:rsidRPr="00E65904">
        <w:t>Сторона, не исполнившая или ненадлежащим образом исполнившая обязательство, возникшее из настоящего Договора,  вследствие непреодолимой силы, должна незамедлительно, но не позднее 5 (</w:t>
      </w:r>
      <w:r w:rsidR="00E83C60" w:rsidRPr="00E65904">
        <w:t>п</w:t>
      </w:r>
      <w:r w:rsidR="00163724" w:rsidRPr="00E65904">
        <w:t>яти) календарных дней с даты возникновения обстоятельств непреодолимой силы, письменно известить другую Сторону о таких обстоятельствах и их влиянии на исполнение обязательства, возникшего из настоящего Договора.</w:t>
      </w:r>
    </w:p>
    <w:p w14:paraId="0D347959" w14:textId="503744F7" w:rsidR="00163724" w:rsidRPr="00E65904" w:rsidRDefault="00DA2630" w:rsidP="00E65904">
      <w:pPr>
        <w:widowControl/>
        <w:autoSpaceDE/>
        <w:autoSpaceDN/>
        <w:adjustRightInd/>
        <w:spacing w:line="276" w:lineRule="auto"/>
        <w:ind w:left="142" w:right="141" w:firstLine="425"/>
        <w:jc w:val="both"/>
      </w:pPr>
      <w:r w:rsidRPr="00E65904">
        <w:t>6.</w:t>
      </w:r>
      <w:r w:rsidR="00B17AAC" w:rsidRPr="00E65904">
        <w:t>8</w:t>
      </w:r>
      <w:r w:rsidRPr="00E65904">
        <w:t xml:space="preserve">. </w:t>
      </w:r>
      <w:r w:rsidR="00163724" w:rsidRPr="00E65904">
        <w:t>Если обстоятельства непреодолимой силы действуют на протяжении 3 (</w:t>
      </w:r>
      <w:r w:rsidR="00E83C60" w:rsidRPr="00E65904">
        <w:t>т</w:t>
      </w:r>
      <w:r w:rsidR="00163724" w:rsidRPr="00E65904">
        <w:t>рех) последовательных месяцев, любая из Сторон вправе отказаться от исполнения настоящего Договора путем уведомления другой Стороны в письменной форме не позднее чем за 30 (</w:t>
      </w:r>
      <w:r w:rsidR="00E83C60" w:rsidRPr="00E65904">
        <w:t>т</w:t>
      </w:r>
      <w:r w:rsidR="00163724" w:rsidRPr="00E65904">
        <w:t>ридцать) календарных дней до предполагаемой даты расторжения настоящего Договора</w:t>
      </w:r>
      <w:r w:rsidR="00E83C60" w:rsidRPr="00E65904">
        <w:t>.</w:t>
      </w:r>
    </w:p>
    <w:p w14:paraId="4D2B563E" w14:textId="12986942" w:rsidR="001D239C" w:rsidRPr="00E65904" w:rsidRDefault="001D239C" w:rsidP="00E65904">
      <w:pPr>
        <w:widowControl/>
        <w:spacing w:line="276" w:lineRule="auto"/>
        <w:ind w:right="141" w:firstLine="567"/>
        <w:jc w:val="center"/>
      </w:pPr>
    </w:p>
    <w:p w14:paraId="037894D9" w14:textId="2C749E4B" w:rsidR="00CF56F2" w:rsidRPr="00E65904" w:rsidRDefault="00DA2630" w:rsidP="00E65904">
      <w:pPr>
        <w:widowControl/>
        <w:autoSpaceDE/>
        <w:autoSpaceDN/>
        <w:adjustRightInd/>
        <w:spacing w:line="276" w:lineRule="auto"/>
        <w:ind w:right="141"/>
        <w:jc w:val="center"/>
        <w:rPr>
          <w:b/>
          <w:caps/>
        </w:rPr>
      </w:pPr>
      <w:r w:rsidRPr="00E65904">
        <w:rPr>
          <w:b/>
          <w:caps/>
        </w:rPr>
        <w:t xml:space="preserve">7. </w:t>
      </w:r>
      <w:r w:rsidR="001D239C" w:rsidRPr="00E65904">
        <w:rPr>
          <w:b/>
          <w:caps/>
        </w:rPr>
        <w:t>Обеспечение исполнения договора</w:t>
      </w:r>
    </w:p>
    <w:p w14:paraId="00D554D1" w14:textId="77777777" w:rsidR="00EE6DCE" w:rsidRPr="00E65904" w:rsidRDefault="00DA2630" w:rsidP="00E65904">
      <w:pPr>
        <w:widowControl/>
        <w:tabs>
          <w:tab w:val="left" w:pos="280"/>
          <w:tab w:val="left" w:pos="426"/>
          <w:tab w:val="left" w:pos="567"/>
        </w:tabs>
        <w:autoSpaceDE/>
        <w:autoSpaceDN/>
        <w:adjustRightInd/>
        <w:spacing w:line="276" w:lineRule="auto"/>
        <w:ind w:left="142" w:firstLine="425"/>
        <w:jc w:val="both"/>
      </w:pPr>
      <w:r w:rsidRPr="00E65904">
        <w:lastRenderedPageBreak/>
        <w:t xml:space="preserve">7.1. </w:t>
      </w:r>
      <w:r w:rsidR="00EE6DCE" w:rsidRPr="00E65904">
        <w:t>Заказчиком определены следующие обязательства по Договору (в том числе обязательства принципала по уплате неустоек (штрафов, пеней), которые должны быть обеспечены:</w:t>
      </w:r>
    </w:p>
    <w:p w14:paraId="132382A9" w14:textId="77777777" w:rsidR="00EE6DCE" w:rsidRPr="00E65904" w:rsidRDefault="00EE6DCE" w:rsidP="00E65904">
      <w:pPr>
        <w:widowControl/>
        <w:tabs>
          <w:tab w:val="left" w:pos="280"/>
          <w:tab w:val="left" w:pos="426"/>
          <w:tab w:val="left" w:pos="567"/>
        </w:tabs>
        <w:autoSpaceDE/>
        <w:autoSpaceDN/>
        <w:adjustRightInd/>
        <w:spacing w:line="276" w:lineRule="auto"/>
        <w:ind w:left="142" w:firstLine="425"/>
        <w:jc w:val="both"/>
      </w:pPr>
      <w:r w:rsidRPr="00E65904">
        <w:t>- обязательство о поставке товара, выполнении работ, оказании услуг в сроки, указанные в Договоре;</w:t>
      </w:r>
    </w:p>
    <w:p w14:paraId="545851BB" w14:textId="77777777" w:rsidR="00EE6DCE" w:rsidRPr="00E65904" w:rsidRDefault="00EE6DCE" w:rsidP="00E65904">
      <w:pPr>
        <w:widowControl/>
        <w:tabs>
          <w:tab w:val="left" w:pos="280"/>
          <w:tab w:val="left" w:pos="426"/>
          <w:tab w:val="left" w:pos="567"/>
        </w:tabs>
        <w:autoSpaceDE/>
        <w:autoSpaceDN/>
        <w:adjustRightInd/>
        <w:spacing w:line="276" w:lineRule="auto"/>
        <w:ind w:left="142" w:firstLine="425"/>
        <w:jc w:val="both"/>
      </w:pPr>
      <w:r w:rsidRPr="00E65904">
        <w:t>- обязательство о поставке товара, выполнении работ, оказании услуг, соответствующих качественным и количественным характеристикам, установленным в Договоре;</w:t>
      </w:r>
    </w:p>
    <w:p w14:paraId="7C0ACF8E" w14:textId="66016C8C" w:rsidR="001D239C" w:rsidRPr="00E65904" w:rsidRDefault="00EE6DCE" w:rsidP="00E65904">
      <w:pPr>
        <w:widowControl/>
        <w:tabs>
          <w:tab w:val="left" w:pos="280"/>
          <w:tab w:val="left" w:pos="426"/>
          <w:tab w:val="left" w:pos="567"/>
        </w:tabs>
        <w:autoSpaceDE/>
        <w:autoSpaceDN/>
        <w:adjustRightInd/>
        <w:spacing w:line="276" w:lineRule="auto"/>
        <w:ind w:left="142" w:firstLine="425"/>
        <w:jc w:val="both"/>
      </w:pPr>
      <w:r w:rsidRPr="00E65904">
        <w:t>- другие обязательства, предусмотренные условиями Договора.</w:t>
      </w:r>
    </w:p>
    <w:p w14:paraId="5FAE23BB" w14:textId="5AD5A439" w:rsidR="00EE6DCE" w:rsidRPr="00E65904" w:rsidRDefault="00EE6DCE" w:rsidP="00E65904">
      <w:pPr>
        <w:widowControl/>
        <w:tabs>
          <w:tab w:val="left" w:pos="280"/>
          <w:tab w:val="left" w:pos="426"/>
          <w:tab w:val="left" w:pos="567"/>
        </w:tabs>
        <w:autoSpaceDE/>
        <w:autoSpaceDN/>
        <w:adjustRightInd/>
        <w:spacing w:line="276" w:lineRule="auto"/>
        <w:ind w:left="142"/>
        <w:jc w:val="both"/>
      </w:pPr>
      <w:r w:rsidRPr="00E65904">
        <w:tab/>
      </w:r>
      <w:r w:rsidRPr="00E65904">
        <w:tab/>
        <w:t>7.2. Обеспечение исполнения Договора представляется до даты заключения договора и может быть представлено в виде независимой гарантии, внесения денежных средств, поручительства аффилированного лица (в случаях, установленных настоящим разделом), в размере [</w:t>
      </w:r>
      <w:r w:rsidRPr="00E65904">
        <w:rPr>
          <w:b/>
        </w:rPr>
        <w:t>5 %</w:t>
      </w:r>
      <w:r w:rsidRPr="00E65904">
        <w:t xml:space="preserve"> или в размере аванса, если сумма аванса превышает 5 %, при закупках участниками которых могут быть только субъекты МСП]</w:t>
      </w:r>
      <w:r w:rsidRPr="00E65904">
        <w:rPr>
          <w:rStyle w:val="ad"/>
          <w:b/>
        </w:rPr>
        <w:footnoteReference w:id="2"/>
      </w:r>
      <w:r w:rsidRPr="00E65904">
        <w:rPr>
          <w:b/>
        </w:rPr>
        <w:t xml:space="preserve"> </w:t>
      </w:r>
      <w:r w:rsidRPr="00E65904">
        <w:t xml:space="preserve"> % от начальной (максимальной) цены Договора, кроме того НДС в случае применения, а именно в сумме _________________ (_________________) рублей 00 копеек.</w:t>
      </w:r>
    </w:p>
    <w:p w14:paraId="76F24FEF" w14:textId="455792B8" w:rsidR="00B916D0" w:rsidRPr="00E65904" w:rsidRDefault="00012AC7" w:rsidP="00E65904">
      <w:pPr>
        <w:widowControl/>
        <w:spacing w:line="276" w:lineRule="auto"/>
        <w:ind w:right="141" w:firstLine="567"/>
        <w:jc w:val="both"/>
      </w:pPr>
      <w:r w:rsidRPr="00E65904">
        <w:t xml:space="preserve"> В случае, если обеспечение исполнения Договора предоставляется в виде независимой гарантии или поручительства аффилированного лица, срок их действия должен превышать срок исполнения обязательств, которые должны быть обеспечены такой независимой гарантией, таким поручительством не менее чем на один месяц.</w:t>
      </w:r>
    </w:p>
    <w:p w14:paraId="4BA484C5" w14:textId="0FB44705" w:rsidR="00012AC7" w:rsidRPr="00E65904" w:rsidRDefault="00012AC7" w:rsidP="00E65904">
      <w:pPr>
        <w:widowControl/>
        <w:spacing w:line="276" w:lineRule="auto"/>
        <w:ind w:right="141" w:firstLine="567"/>
        <w:jc w:val="both"/>
      </w:pPr>
      <w:r w:rsidRPr="00E65904">
        <w:t xml:space="preserve">7.3. Способ обеспечения исполнения Договора определяется Исполнителем самостоятельно, кроме случаев предоставления поручительства аффилированного лица, предусмотренных настоящим разделом. </w:t>
      </w:r>
    </w:p>
    <w:p w14:paraId="782965BD" w14:textId="77777777" w:rsidR="00012AC7" w:rsidRPr="00E65904" w:rsidRDefault="00012AC7" w:rsidP="00E65904">
      <w:pPr>
        <w:widowControl/>
        <w:spacing w:line="276" w:lineRule="auto"/>
        <w:ind w:right="141" w:firstLine="567"/>
        <w:jc w:val="both"/>
      </w:pPr>
      <w:r w:rsidRPr="00E65904">
        <w:t>7.4. В случае предоставления в качестве обеспечения исполнения Договора независимой гарантии, независимая гарантия должна отвечать следующим требованиям, предъявляемым к условиям принимаемых независимой гарантий:</w:t>
      </w:r>
    </w:p>
    <w:p w14:paraId="6730F03B" w14:textId="67A7535E" w:rsidR="00012AC7" w:rsidRPr="00E65904" w:rsidRDefault="00012AC7" w:rsidP="00E65904">
      <w:pPr>
        <w:widowControl/>
        <w:spacing w:line="276" w:lineRule="auto"/>
        <w:ind w:right="141" w:firstLine="567"/>
        <w:jc w:val="both"/>
      </w:pPr>
      <w:r w:rsidRPr="00E65904">
        <w:t>1. Независимая гарантия должна быть выдана гарантом, предусмотренным частью 1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5B7CE8EA" w14:textId="4B61B67A" w:rsidR="00012AC7" w:rsidRPr="00E65904" w:rsidRDefault="00012AC7" w:rsidP="00E65904">
      <w:pPr>
        <w:widowControl/>
        <w:spacing w:line="276" w:lineRule="auto"/>
        <w:ind w:right="141" w:firstLine="567"/>
        <w:jc w:val="both"/>
      </w:pPr>
      <w:r w:rsidRPr="00E65904">
        <w:t xml:space="preserve">2. Информация о независимой гарантии должна быть включена в реестр независимых гарантий, предусмотренный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w:t>
      </w:r>
    </w:p>
    <w:p w14:paraId="62003EE9" w14:textId="33DFDB69" w:rsidR="00012AC7" w:rsidRPr="00E65904" w:rsidRDefault="00012AC7" w:rsidP="00E65904">
      <w:pPr>
        <w:widowControl/>
        <w:spacing w:line="276" w:lineRule="auto"/>
        <w:ind w:right="141" w:firstLine="567"/>
        <w:jc w:val="both"/>
      </w:pPr>
      <w:r w:rsidRPr="00E65904">
        <w:t xml:space="preserve">3. Независимая гарантия выдается участнику закупки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 </w:t>
      </w:r>
    </w:p>
    <w:p w14:paraId="01BA9358" w14:textId="561F3CAF" w:rsidR="00012AC7" w:rsidRPr="00E65904" w:rsidRDefault="00012AC7" w:rsidP="00E65904">
      <w:pPr>
        <w:widowControl/>
        <w:spacing w:line="276" w:lineRule="auto"/>
        <w:ind w:right="141" w:firstLine="567"/>
        <w:jc w:val="both"/>
      </w:pPr>
      <w:r w:rsidRPr="00E65904">
        <w:t>Форма независимой гарантии должна соответствовать типовой форме, установленной Положением 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(далее также – Положение).</w:t>
      </w:r>
    </w:p>
    <w:p w14:paraId="6DB357B4" w14:textId="77777777" w:rsidR="00012AC7" w:rsidRPr="00E65904" w:rsidRDefault="00012AC7" w:rsidP="00E65904">
      <w:pPr>
        <w:widowControl/>
        <w:spacing w:line="276" w:lineRule="auto"/>
        <w:ind w:right="141" w:firstLine="567"/>
        <w:jc w:val="both"/>
      </w:pPr>
      <w:r w:rsidRPr="00E65904">
        <w:t>Форма независимой гарантии должна быть составлена с учетом требований статей 368—379 Гражданского кодекса РФ и в ней должны быть указаны:</w:t>
      </w:r>
    </w:p>
    <w:p w14:paraId="14389233" w14:textId="77777777" w:rsidR="00012AC7" w:rsidRPr="00E65904" w:rsidRDefault="00012AC7" w:rsidP="00E65904">
      <w:pPr>
        <w:widowControl/>
        <w:spacing w:line="276" w:lineRule="auto"/>
        <w:ind w:right="141" w:firstLine="567"/>
        <w:jc w:val="both"/>
      </w:pPr>
      <w:r w:rsidRPr="00E65904">
        <w:t>- дата выдачи;</w:t>
      </w:r>
    </w:p>
    <w:p w14:paraId="594D7808" w14:textId="77777777" w:rsidR="00012AC7" w:rsidRPr="00E65904" w:rsidRDefault="00012AC7" w:rsidP="00E65904">
      <w:pPr>
        <w:widowControl/>
        <w:spacing w:line="276" w:lineRule="auto"/>
        <w:ind w:right="141" w:firstLine="567"/>
        <w:jc w:val="both"/>
      </w:pPr>
      <w:r w:rsidRPr="00E65904">
        <w:t>- принципал;</w:t>
      </w:r>
    </w:p>
    <w:p w14:paraId="0C02AC04" w14:textId="77777777" w:rsidR="00012AC7" w:rsidRPr="00E65904" w:rsidRDefault="00012AC7" w:rsidP="00E65904">
      <w:pPr>
        <w:widowControl/>
        <w:spacing w:line="276" w:lineRule="auto"/>
        <w:ind w:right="141" w:firstLine="567"/>
        <w:jc w:val="both"/>
      </w:pPr>
      <w:r w:rsidRPr="00E65904">
        <w:lastRenderedPageBreak/>
        <w:t>- бенефициар;</w:t>
      </w:r>
    </w:p>
    <w:p w14:paraId="5D8DD883" w14:textId="77777777" w:rsidR="00012AC7" w:rsidRPr="00E65904" w:rsidRDefault="00012AC7" w:rsidP="00E65904">
      <w:pPr>
        <w:widowControl/>
        <w:spacing w:line="276" w:lineRule="auto"/>
        <w:ind w:right="141" w:firstLine="567"/>
        <w:jc w:val="both"/>
      </w:pPr>
      <w:r w:rsidRPr="00E65904">
        <w:t>- гарант;</w:t>
      </w:r>
    </w:p>
    <w:p w14:paraId="25B8093C" w14:textId="77777777" w:rsidR="00012AC7" w:rsidRPr="00E65904" w:rsidRDefault="00012AC7" w:rsidP="00E65904">
      <w:pPr>
        <w:widowControl/>
        <w:spacing w:line="276" w:lineRule="auto"/>
        <w:ind w:right="141" w:firstLine="567"/>
        <w:jc w:val="both"/>
      </w:pPr>
      <w:r w:rsidRPr="00E65904">
        <w:t>- денежная сумма, подлежащая выплате;</w:t>
      </w:r>
    </w:p>
    <w:p w14:paraId="20470F00" w14:textId="77777777" w:rsidR="00012AC7" w:rsidRPr="00E65904" w:rsidRDefault="00012AC7" w:rsidP="00E65904">
      <w:pPr>
        <w:widowControl/>
        <w:spacing w:line="276" w:lineRule="auto"/>
        <w:ind w:right="141" w:firstLine="567"/>
        <w:jc w:val="both"/>
      </w:pPr>
      <w:r w:rsidRPr="00E65904">
        <w:t>- срок действия гарантии;</w:t>
      </w:r>
    </w:p>
    <w:p w14:paraId="6117426C" w14:textId="77777777" w:rsidR="00012AC7" w:rsidRPr="00E65904" w:rsidRDefault="00012AC7" w:rsidP="00E65904">
      <w:pPr>
        <w:widowControl/>
        <w:spacing w:line="276" w:lineRule="auto"/>
        <w:ind w:right="141" w:firstLine="567"/>
        <w:jc w:val="both"/>
      </w:pPr>
      <w:r w:rsidRPr="00E65904">
        <w:t>- обстоятельства, при наступлении которых должна быть выплачена сумма гарантии.</w:t>
      </w:r>
    </w:p>
    <w:p w14:paraId="545C17C1" w14:textId="39AD37C1" w:rsidR="00012AC7" w:rsidRPr="00E65904" w:rsidRDefault="00012AC7" w:rsidP="00E65904">
      <w:pPr>
        <w:widowControl/>
        <w:spacing w:line="276" w:lineRule="auto"/>
        <w:ind w:right="141" w:firstLine="567"/>
        <w:jc w:val="both"/>
      </w:pPr>
      <w:r w:rsidRPr="00E65904">
        <w:t>4. Независимая гарантия не может быть отозвана выдавшим ее гарантом.</w:t>
      </w:r>
    </w:p>
    <w:p w14:paraId="6C081DE1" w14:textId="5F8D89F1" w:rsidR="00012AC7" w:rsidRPr="00E65904" w:rsidRDefault="00012AC7" w:rsidP="00E65904">
      <w:pPr>
        <w:widowControl/>
        <w:spacing w:line="276" w:lineRule="auto"/>
        <w:ind w:right="141" w:firstLine="567"/>
        <w:jc w:val="both"/>
      </w:pPr>
      <w:r w:rsidRPr="00E65904">
        <w:t>5. В независимой гарантии должно содержаться условие об обязанности гаранта рассмотреть требование заказчика (бенефициара) об уплате денежной суммы по независимой гарантии не позднее 5 рабочих дней со дня, следующего за днем получения такого требования и документов:</w:t>
      </w:r>
    </w:p>
    <w:p w14:paraId="0E6F279E" w14:textId="77777777" w:rsidR="00012AC7" w:rsidRPr="00E65904" w:rsidRDefault="00012AC7" w:rsidP="00E65904">
      <w:pPr>
        <w:widowControl/>
        <w:spacing w:line="276" w:lineRule="auto"/>
        <w:ind w:right="141" w:firstLine="567"/>
        <w:jc w:val="both"/>
      </w:pPr>
      <w:r w:rsidRPr="00E65904">
        <w:t>а) расчет суммы, включаемой в требование об уплате денежной суммы по независимой гарантии;</w:t>
      </w:r>
    </w:p>
    <w:p w14:paraId="594F9B02" w14:textId="77777777" w:rsidR="00012AC7" w:rsidRPr="00E65904" w:rsidRDefault="00012AC7" w:rsidP="00E65904">
      <w:pPr>
        <w:widowControl/>
        <w:spacing w:line="276" w:lineRule="auto"/>
        <w:ind w:right="141" w:firstLine="567"/>
        <w:jc w:val="both"/>
      </w:pPr>
      <w:r w:rsidRPr="00E65904">
        <w:t>б) документ, содержащий указание на нарушения принципалом обязательств, предусмотренных договором;</w:t>
      </w:r>
    </w:p>
    <w:p w14:paraId="5DFA87EC" w14:textId="77777777" w:rsidR="00012AC7" w:rsidRPr="00E65904" w:rsidRDefault="00012AC7" w:rsidP="00E65904">
      <w:pPr>
        <w:widowControl/>
        <w:spacing w:line="276" w:lineRule="auto"/>
        <w:ind w:right="141" w:firstLine="567"/>
        <w:jc w:val="both"/>
      </w:pPr>
      <w:r w:rsidRPr="00E65904">
        <w:t>в) документ, подтверждающий полномочия лица, подписавшего требование об уплате денежной суммы по независимой гарантии (доверенность) (в случае если такое требование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14:paraId="6F3D4DA9" w14:textId="7DB52466" w:rsidR="00012AC7" w:rsidRPr="00E65904" w:rsidRDefault="00012AC7" w:rsidP="00E65904">
      <w:pPr>
        <w:widowControl/>
        <w:spacing w:line="276" w:lineRule="auto"/>
        <w:ind w:right="141" w:firstLine="567"/>
        <w:jc w:val="both"/>
      </w:pPr>
      <w:r w:rsidRPr="00E65904">
        <w:t>6. В независимой гарантии должен быть указан срок уплаты бенефициару денежной суммы по требованию - не позднее 10 рабочих дней со дня, следующего за днем получения гарантом требования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1DD93FF0" w14:textId="6403E33A" w:rsidR="00012AC7" w:rsidRPr="00E65904" w:rsidRDefault="00012AC7" w:rsidP="00E65904">
      <w:pPr>
        <w:widowControl/>
        <w:spacing w:line="276" w:lineRule="auto"/>
        <w:ind w:right="141" w:firstLine="567"/>
        <w:jc w:val="both"/>
      </w:pPr>
      <w:r w:rsidRPr="00E65904">
        <w:t>7. В независимой гарантии должна быть указана сумма, подлежащая выплате.</w:t>
      </w:r>
    </w:p>
    <w:p w14:paraId="32769143" w14:textId="72485B6A" w:rsidR="00012AC7" w:rsidRPr="00E65904" w:rsidRDefault="00012AC7" w:rsidP="00E65904">
      <w:pPr>
        <w:widowControl/>
        <w:spacing w:line="276" w:lineRule="auto"/>
        <w:ind w:right="141" w:firstLine="567"/>
        <w:jc w:val="both"/>
      </w:pPr>
      <w:r w:rsidRPr="00E65904">
        <w:t xml:space="preserve">8. В независимой гарантии должен быть указан срок ее действия (дата) [срок должен быть определен условиями основного обязательства/договора, но в любом случае срок действия гарантии должен превышать срок исполнения обязательств по Договору не менее, чем на один месяц с даты окончания срока исполнения основного обязательства,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w:t>
      </w:r>
    </w:p>
    <w:p w14:paraId="09AF7E3A" w14:textId="452E731C" w:rsidR="00012AC7" w:rsidRPr="00E65904" w:rsidRDefault="00012AC7" w:rsidP="00E65904">
      <w:pPr>
        <w:widowControl/>
        <w:spacing w:line="276" w:lineRule="auto"/>
        <w:ind w:right="141" w:firstLine="567"/>
        <w:jc w:val="both"/>
      </w:pPr>
      <w:r w:rsidRPr="00E65904">
        <w:t>9. В тексте независимой гарантии должна содержаться информация об основном обязательстве, исполнение по которому обеспечивается гарантией (№ и дата Договора и его предмет/№ и дата извещения о проведении закупки и его предмет).</w:t>
      </w:r>
    </w:p>
    <w:p w14:paraId="2C8A241B" w14:textId="5FAE1F8C" w:rsidR="00012AC7" w:rsidRPr="00E65904" w:rsidRDefault="00012AC7" w:rsidP="00E65904">
      <w:pPr>
        <w:widowControl/>
        <w:spacing w:line="276" w:lineRule="auto"/>
        <w:ind w:right="141" w:firstLine="567"/>
        <w:jc w:val="both"/>
      </w:pPr>
      <w:r w:rsidRPr="00E65904">
        <w:t>10. В дополнительных условиях текста независимой гарантии рекомендуется указать, что она выдается в обеспечение исполнения обязательств по Договору.</w:t>
      </w:r>
    </w:p>
    <w:p w14:paraId="4A97D9A7" w14:textId="4BF2C3A3" w:rsidR="00012AC7" w:rsidRPr="00E65904" w:rsidRDefault="00012AC7" w:rsidP="00E65904">
      <w:pPr>
        <w:widowControl/>
        <w:spacing w:line="276" w:lineRule="auto"/>
        <w:ind w:right="141" w:firstLine="567"/>
        <w:jc w:val="both"/>
      </w:pPr>
      <w:r w:rsidRPr="00E65904">
        <w:t>11. При продлении срока действия Договора срок действия независимой гарантии также должен быть продлен на этот же период времени, либо организована выдача новой независимой гарантии на аналогичных условиях (согласно требованиям действующего законодательства, применимого права гарантии и решения гаранта).</w:t>
      </w:r>
    </w:p>
    <w:p w14:paraId="3E85BE33" w14:textId="56DB8618" w:rsidR="00012AC7" w:rsidRPr="00E65904" w:rsidRDefault="00012AC7" w:rsidP="00E65904">
      <w:pPr>
        <w:widowControl/>
        <w:spacing w:line="276" w:lineRule="auto"/>
        <w:ind w:right="141" w:firstLine="567"/>
        <w:jc w:val="both"/>
      </w:pPr>
      <w:r w:rsidRPr="00E65904">
        <w:t xml:space="preserve">12. Требование платежа должно быть предъявлено Гаранту до истечения срока действия независимой гарантии. </w:t>
      </w:r>
    </w:p>
    <w:p w14:paraId="2BDE7EE6" w14:textId="236B106B" w:rsidR="00012AC7" w:rsidRPr="00E65904" w:rsidRDefault="00012AC7" w:rsidP="00E65904">
      <w:pPr>
        <w:widowControl/>
        <w:spacing w:line="276" w:lineRule="auto"/>
        <w:ind w:right="141" w:firstLine="567"/>
        <w:jc w:val="both"/>
      </w:pPr>
      <w:r w:rsidRPr="00E65904">
        <w:t>13.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11B70544" w14:textId="06CCF068" w:rsidR="00012AC7" w:rsidRPr="00E65904" w:rsidRDefault="00012AC7" w:rsidP="00E65904">
      <w:pPr>
        <w:widowControl/>
        <w:spacing w:line="276" w:lineRule="auto"/>
        <w:ind w:right="141" w:firstLine="567"/>
        <w:jc w:val="both"/>
      </w:pPr>
      <w:r w:rsidRPr="00E65904">
        <w:t xml:space="preserve">14. В независимой гарантии не должно содержаться </w:t>
      </w:r>
      <w:proofErr w:type="spellStart"/>
      <w:r w:rsidRPr="00E65904">
        <w:t>недокументарных</w:t>
      </w:r>
      <w:proofErr w:type="spellEnd"/>
      <w:r w:rsidRPr="00E65904">
        <w:t xml:space="preserve"> условий (без указания документов, подтверждающих соответствующий факт).</w:t>
      </w:r>
    </w:p>
    <w:p w14:paraId="3551AEA9" w14:textId="5C06823E" w:rsidR="00012AC7" w:rsidRPr="00E65904" w:rsidRDefault="00012AC7" w:rsidP="00E65904">
      <w:pPr>
        <w:widowControl/>
        <w:spacing w:line="276" w:lineRule="auto"/>
        <w:ind w:right="141" w:firstLine="567"/>
        <w:jc w:val="both"/>
      </w:pPr>
      <w:r w:rsidRPr="00E65904">
        <w:lastRenderedPageBreak/>
        <w:t>15. При составлении текста независимой гарантии необходимо учитывать принцип независимости гарантии от условий договора/контракта. В независимой гарантии не должно быть условий или требований, противоречащих вышеизложенному.</w:t>
      </w:r>
    </w:p>
    <w:p w14:paraId="19A662A3" w14:textId="489F66F1" w:rsidR="00012AC7" w:rsidRPr="00E65904" w:rsidRDefault="00012AC7" w:rsidP="00E65904">
      <w:pPr>
        <w:widowControl/>
        <w:spacing w:line="276" w:lineRule="auto"/>
        <w:ind w:right="141" w:firstLine="567"/>
        <w:jc w:val="both"/>
      </w:pPr>
      <w:r w:rsidRPr="00E65904">
        <w:t xml:space="preserve">16. Независимая гарантия должна быть выдана Гарантом, согласованным и одобренным Бенефициаром до выдачи гарантии с учетом Перечня гарантов, предусмотренных частью 1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w:t>
      </w:r>
    </w:p>
    <w:p w14:paraId="1F22C781" w14:textId="0B7B07B2" w:rsidR="00012AC7" w:rsidRPr="00E65904" w:rsidRDefault="00012AC7" w:rsidP="00E65904">
      <w:pPr>
        <w:widowControl/>
        <w:spacing w:line="276" w:lineRule="auto"/>
        <w:ind w:right="141" w:firstLine="567"/>
        <w:jc w:val="both"/>
      </w:pPr>
      <w:r w:rsidRPr="00E65904">
        <w:t>17. В независимой гарантии должно быть указано, что обязательство Гаранта перед Бенефициаром ограничено уплатой суммы, на которую выдана гарантия.</w:t>
      </w:r>
    </w:p>
    <w:p w14:paraId="144C73DC" w14:textId="61B6F1FF" w:rsidR="00012AC7" w:rsidRPr="00E65904" w:rsidRDefault="00012AC7" w:rsidP="00E65904">
      <w:pPr>
        <w:widowControl/>
        <w:spacing w:line="276" w:lineRule="auto"/>
        <w:ind w:right="141" w:firstLine="567"/>
        <w:jc w:val="both"/>
      </w:pPr>
      <w:r w:rsidRPr="00E65904">
        <w:t>18. В дополнительных условиях независимой гарантии рекомендуется указать, что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w:t>
      </w:r>
    </w:p>
    <w:p w14:paraId="54058A26" w14:textId="2DA1092F" w:rsidR="00012AC7" w:rsidRPr="00E65904" w:rsidRDefault="00012AC7" w:rsidP="00E65904">
      <w:pPr>
        <w:widowControl/>
        <w:spacing w:line="276" w:lineRule="auto"/>
        <w:ind w:right="141" w:firstLine="567"/>
        <w:jc w:val="both"/>
      </w:pPr>
      <w:r w:rsidRPr="00E65904">
        <w:t>19. Независимая гарантия должна содержать условие передавать право требования по независимой гарантии в случае перемены заказчика при осуществлении закупки с предварительным извещением об этом гаранта.</w:t>
      </w:r>
    </w:p>
    <w:p w14:paraId="7391BBBA" w14:textId="532BA99E" w:rsidR="00012AC7" w:rsidRPr="00E65904" w:rsidRDefault="00012AC7" w:rsidP="00E65904">
      <w:pPr>
        <w:widowControl/>
        <w:spacing w:line="276" w:lineRule="auto"/>
        <w:ind w:right="141" w:firstLine="567"/>
        <w:jc w:val="both"/>
      </w:pPr>
      <w:r w:rsidRPr="00E65904">
        <w:t>20. В независимой гарантии должна быть указана сторона, ответственная за оплату тех или иных расходов, связанных с выдачей или исполнением требований по гарантии, в т.ч. условие о том, что расходы, возникающие в связи с перечислением гарантом денежных средств по независимой гарантии, несет гарант.</w:t>
      </w:r>
    </w:p>
    <w:p w14:paraId="38DBCC4D" w14:textId="06E42A22" w:rsidR="00012AC7" w:rsidRPr="00E65904" w:rsidRDefault="00012AC7" w:rsidP="00E65904">
      <w:pPr>
        <w:widowControl/>
        <w:spacing w:line="276" w:lineRule="auto"/>
        <w:ind w:right="141" w:firstLine="567"/>
        <w:jc w:val="both"/>
      </w:pPr>
      <w:r w:rsidRPr="00E65904">
        <w:t>21. В независимой гарантии должно содержаться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 (бенефициару), указанный заказчиком (бенефициаром) в требовании об уплате денежной суммы по независимой гарантии.</w:t>
      </w:r>
    </w:p>
    <w:p w14:paraId="63397804" w14:textId="46FAAF0A" w:rsidR="00012AC7" w:rsidRPr="00E65904" w:rsidRDefault="00012AC7" w:rsidP="00E65904">
      <w:pPr>
        <w:widowControl/>
        <w:spacing w:line="276" w:lineRule="auto"/>
        <w:ind w:right="141" w:firstLine="567"/>
        <w:jc w:val="both"/>
      </w:pPr>
      <w:r w:rsidRPr="00E65904">
        <w:t>22. В независимой гарантии должно содержаться условие о рассмотрении споров, возникающих в связи с исполнением обязательств по независимой гарантии, в арбитражном суде.</w:t>
      </w:r>
    </w:p>
    <w:p w14:paraId="2EBE2DB0" w14:textId="722C919F" w:rsidR="00012AC7" w:rsidRPr="00E65904" w:rsidRDefault="00012AC7" w:rsidP="00E65904">
      <w:pPr>
        <w:widowControl/>
        <w:spacing w:line="276" w:lineRule="auto"/>
        <w:ind w:right="141" w:firstLine="567"/>
        <w:jc w:val="both"/>
      </w:pPr>
      <w:r w:rsidRPr="00E65904">
        <w:t xml:space="preserve">23. В независимой гарантии должно содержаться условие о том, что исключение банка (если независимая гарантия выдана банком) из перечня, предусмотренного частью 1.2 статьи 45 Федерального закона от 05.04.2013 </w:t>
      </w:r>
    </w:p>
    <w:p w14:paraId="7396A592" w14:textId="030919F7" w:rsidR="00012AC7" w:rsidRPr="00E65904" w:rsidRDefault="00012AC7" w:rsidP="00E65904">
      <w:pPr>
        <w:widowControl/>
        <w:spacing w:line="276" w:lineRule="auto"/>
        <w:ind w:right="141" w:firstLine="567"/>
        <w:jc w:val="both"/>
      </w:pPr>
      <w:r w:rsidRPr="00E65904">
        <w:t>№ 44-ФЗ «О контрактной системе в сфере закупок товаров, работ, услуг для обеспечения государственных и муниципальных нужд»,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Федеральным законом «О развитии малого и среднего предпринимательства в Российской Федерации» (если независимая гарантия выдана таким фондом), из перечня, предусмотренного частью 1.7 указанной статьи, не прекращает действия независимой гарантии и не освобождает гаранта от ответственности за неисполнение либо ненадлежащее исполнение ее условий.</w:t>
      </w:r>
    </w:p>
    <w:p w14:paraId="755AD922" w14:textId="1D74E41B" w:rsidR="00012AC7" w:rsidRPr="00E65904" w:rsidRDefault="00012AC7" w:rsidP="00E65904">
      <w:pPr>
        <w:widowControl/>
        <w:spacing w:line="276" w:lineRule="auto"/>
        <w:ind w:right="141" w:firstLine="567"/>
        <w:jc w:val="both"/>
      </w:pPr>
      <w:r w:rsidRPr="00E65904">
        <w:t>24.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12153142" w14:textId="7ED8AEA3" w:rsidR="00012AC7" w:rsidRPr="00E65904" w:rsidRDefault="00012AC7" w:rsidP="00E65904">
      <w:pPr>
        <w:widowControl/>
        <w:spacing w:line="276" w:lineRule="auto"/>
        <w:ind w:right="141" w:firstLine="567"/>
        <w:jc w:val="both"/>
      </w:pPr>
      <w:r w:rsidRPr="00E65904">
        <w:t>25. Несоответствие независимой гарантии, предоставленной участником закупки с участием субъектов малого и среднего предпринимательства, настоящим требованиям является основанием для отказа в принятии ее заказчиком.</w:t>
      </w:r>
    </w:p>
    <w:p w14:paraId="59B0A836" w14:textId="1F537F63" w:rsidR="00012AC7" w:rsidRPr="00E65904" w:rsidRDefault="00012AC7" w:rsidP="00E65904">
      <w:pPr>
        <w:widowControl/>
        <w:spacing w:line="276" w:lineRule="auto"/>
        <w:ind w:right="141" w:firstLine="567"/>
        <w:jc w:val="both"/>
      </w:pPr>
      <w:r w:rsidRPr="00E65904">
        <w:lastRenderedPageBreak/>
        <w:t xml:space="preserve">7.5. В случае предоставления в качестве обеспечения исполнения Договора поручительства аффилированного лица, такое поручительство должно соответствовать требованиям, установленным статьями 361 – 367 Гражданского кодекса Российской Федерации. </w:t>
      </w:r>
    </w:p>
    <w:p w14:paraId="3371E953" w14:textId="3A23E8C1" w:rsidR="00012AC7" w:rsidRPr="00E65904" w:rsidRDefault="006B3E08" w:rsidP="00E65904">
      <w:pPr>
        <w:widowControl/>
        <w:spacing w:line="276" w:lineRule="auto"/>
        <w:ind w:right="141" w:firstLine="567"/>
        <w:jc w:val="both"/>
      </w:pPr>
      <w:r w:rsidRPr="00E65904">
        <w:t xml:space="preserve">7.6. </w:t>
      </w:r>
      <w:r w:rsidR="00012AC7" w:rsidRPr="00E65904">
        <w:t>Поручительство аффилированного с Исполнителем лица может быть предоставлено в качестве обеспечения исполнения договора только в случае если в отношении Исполнителя 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Исполнителя иностранными государствами введены ограничительные меры, при этом такое аффилированное лицо должно:</w:t>
      </w:r>
    </w:p>
    <w:p w14:paraId="3410D7B1" w14:textId="3FC25DF0" w:rsidR="00012AC7" w:rsidRPr="00E65904" w:rsidRDefault="00012AC7" w:rsidP="00E65904">
      <w:pPr>
        <w:widowControl/>
        <w:spacing w:line="276" w:lineRule="auto"/>
        <w:ind w:right="141" w:firstLine="567"/>
        <w:jc w:val="both"/>
      </w:pPr>
      <w:r w:rsidRPr="00E65904">
        <w:t>а)</w:t>
      </w:r>
      <w:r w:rsidR="006B3E08" w:rsidRPr="00E65904">
        <w:t xml:space="preserve"> </w:t>
      </w:r>
      <w:r w:rsidRPr="00E65904">
        <w:t>обладать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52F602B" w14:textId="0876EA39" w:rsidR="00012AC7" w:rsidRPr="00E65904" w:rsidRDefault="00012AC7" w:rsidP="00E65904">
      <w:pPr>
        <w:widowControl/>
        <w:spacing w:line="276" w:lineRule="auto"/>
        <w:ind w:right="141" w:firstLine="567"/>
        <w:jc w:val="both"/>
      </w:pPr>
      <w:r w:rsidRPr="00E65904">
        <w:t>б)</w:t>
      </w:r>
      <w:r w:rsidR="006B3E08" w:rsidRPr="00E65904">
        <w:t xml:space="preserve"> </w:t>
      </w:r>
      <w:r w:rsidRPr="00E65904">
        <w:t>представить Заказчику сведения, подтверждающие платежеспособность аффилированного лица, в том числе его ежегодную и ежеквартальную бухгалтерскую (финансовую) отчетность;</w:t>
      </w:r>
    </w:p>
    <w:p w14:paraId="05891450" w14:textId="1FFF52A9" w:rsidR="00012AC7" w:rsidRPr="00E65904" w:rsidRDefault="00012AC7" w:rsidP="00E65904">
      <w:pPr>
        <w:widowControl/>
        <w:spacing w:line="276" w:lineRule="auto"/>
        <w:ind w:right="141" w:firstLine="567"/>
        <w:jc w:val="both"/>
      </w:pPr>
      <w:r w:rsidRPr="00E65904">
        <w:t>в)</w:t>
      </w:r>
      <w:r w:rsidR="006B3E08" w:rsidRPr="00E65904">
        <w:t xml:space="preserve"> </w:t>
      </w:r>
      <w:r w:rsidRPr="00E65904">
        <w:t>принять обязательство письменно извещать Заказчика в течение 3-х рабочих дней со дня наступления следующих событий:</w:t>
      </w:r>
    </w:p>
    <w:p w14:paraId="76DCE77F" w14:textId="77777777" w:rsidR="00012AC7" w:rsidRPr="00E65904" w:rsidRDefault="00012AC7" w:rsidP="00E65904">
      <w:pPr>
        <w:widowControl/>
        <w:spacing w:line="276" w:lineRule="auto"/>
        <w:ind w:right="141" w:firstLine="567"/>
        <w:jc w:val="both"/>
      </w:pPr>
      <w:r w:rsidRPr="00E65904">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13A9FA4F" w14:textId="77777777" w:rsidR="00012AC7" w:rsidRPr="00E65904" w:rsidRDefault="00012AC7" w:rsidP="00E65904">
      <w:pPr>
        <w:widowControl/>
        <w:spacing w:line="276" w:lineRule="auto"/>
        <w:ind w:right="141" w:firstLine="567"/>
        <w:jc w:val="both"/>
      </w:pPr>
      <w:r w:rsidRPr="00E65904">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7AF4763F" w14:textId="77777777" w:rsidR="00012AC7" w:rsidRPr="00E65904" w:rsidRDefault="00012AC7" w:rsidP="00E65904">
      <w:pPr>
        <w:widowControl/>
        <w:spacing w:line="276" w:lineRule="auto"/>
        <w:ind w:right="141" w:firstLine="567"/>
        <w:jc w:val="both"/>
      </w:pPr>
      <w:r w:rsidRPr="00E65904">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0F694F04" w14:textId="77777777" w:rsidR="00012AC7" w:rsidRPr="00E65904" w:rsidRDefault="00012AC7" w:rsidP="00E65904">
      <w:pPr>
        <w:widowControl/>
        <w:spacing w:line="276" w:lineRule="auto"/>
        <w:ind w:right="141" w:firstLine="567"/>
        <w:jc w:val="both"/>
      </w:pPr>
      <w:r w:rsidRPr="00E65904">
        <w:t>- принятие решения о реорганизации или ликвидации аффилированного лица;</w:t>
      </w:r>
    </w:p>
    <w:p w14:paraId="5609174E" w14:textId="77777777" w:rsidR="00012AC7" w:rsidRPr="00E65904" w:rsidRDefault="00012AC7" w:rsidP="00E65904">
      <w:pPr>
        <w:widowControl/>
        <w:spacing w:line="276" w:lineRule="auto"/>
        <w:ind w:right="141" w:firstLine="567"/>
        <w:jc w:val="both"/>
      </w:pPr>
      <w:r w:rsidRPr="00E65904">
        <w:t>- принятие судом к производству заявления о признании аффилированного лица несостоятельным (банкротом).</w:t>
      </w:r>
    </w:p>
    <w:p w14:paraId="614AC624" w14:textId="35CFF6C9" w:rsidR="00012AC7" w:rsidRPr="00E65904" w:rsidRDefault="00012AC7" w:rsidP="00E65904">
      <w:pPr>
        <w:widowControl/>
        <w:spacing w:line="276" w:lineRule="auto"/>
        <w:ind w:right="141" w:firstLine="567"/>
        <w:jc w:val="both"/>
      </w:pPr>
      <w:r w:rsidRPr="00E65904">
        <w:t>При наступлении одного из указанных событий Заказчик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3E763FFD" w14:textId="7CECBBDC" w:rsidR="00012AC7" w:rsidRPr="00E65904" w:rsidRDefault="006B3E08" w:rsidP="00E65904">
      <w:pPr>
        <w:widowControl/>
        <w:spacing w:line="276" w:lineRule="auto"/>
        <w:ind w:right="141" w:firstLine="567"/>
        <w:jc w:val="both"/>
      </w:pPr>
      <w:r w:rsidRPr="00E65904">
        <w:t>7.7. Ответственность Поручителя перед Заказчиком за надлежащее исполнение Исполнителем обязательств по Договору солидарная, в связи с чем, в случае неисполнения или ненадлежащего исполнения указанного обязательства по Договору, Заказчик вправе по своему выбору потребовать исполнения неисполненного обязательства или его части у Исполнителя и/или Поручителя.</w:t>
      </w:r>
    </w:p>
    <w:p w14:paraId="11001E00" w14:textId="7EA8A8EE" w:rsidR="00B81FB8" w:rsidRPr="00E65904" w:rsidRDefault="00B81FB8" w:rsidP="00E65904">
      <w:pPr>
        <w:widowControl/>
        <w:spacing w:line="276" w:lineRule="auto"/>
        <w:ind w:right="141" w:firstLine="567"/>
        <w:jc w:val="both"/>
      </w:pPr>
      <w:r w:rsidRPr="00E65904">
        <w:t>7.8. В ходе исполнения Договора Исполнитель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размер которого может быть уменьшен пропорционально стоимости исполненных обязательств, приемка и оплата которых осуществлены в порядке и сроки, которые предусмотрены Договором.</w:t>
      </w:r>
    </w:p>
    <w:p w14:paraId="4C8B95E1" w14:textId="0310FAAF" w:rsidR="00B81FB8" w:rsidRPr="00E65904" w:rsidRDefault="00B81FB8" w:rsidP="00E65904">
      <w:pPr>
        <w:widowControl/>
        <w:spacing w:line="276" w:lineRule="auto"/>
        <w:ind w:right="141" w:firstLine="567"/>
        <w:jc w:val="both"/>
      </w:pPr>
      <w:r w:rsidRPr="00E65904">
        <w:t>7.9. В случае увеличения стоимости Договора/обеспечиваемого обязательства (в том числе размера аванса) осуществляется соответствующее увеличение размера предоставляемого обеспечения.</w:t>
      </w:r>
    </w:p>
    <w:p w14:paraId="2201B534" w14:textId="49A851EF" w:rsidR="00B81FB8" w:rsidRPr="00E65904" w:rsidRDefault="00B81FB8" w:rsidP="00E65904">
      <w:pPr>
        <w:widowControl/>
        <w:spacing w:line="276" w:lineRule="auto"/>
        <w:ind w:right="141" w:firstLine="567"/>
        <w:jc w:val="both"/>
      </w:pPr>
      <w:r w:rsidRPr="00E65904">
        <w:t>Уменьшение размера обеспечения исполнения Договора осуществляется при условии отсутствия неисполненных Исполнителем требований об уплате неустоек (штрафов, пеней), предъявленных Заказчиком, а также приемки части поставленного товара, выполненных работ, оказанных услуг в объеме, превышающем выплаченный аванс (если Договором предусмотрена выплата аванса).</w:t>
      </w:r>
    </w:p>
    <w:p w14:paraId="369144E9" w14:textId="3BD6D402" w:rsidR="00B81FB8" w:rsidRPr="00E65904" w:rsidRDefault="00B81FB8" w:rsidP="00E65904">
      <w:pPr>
        <w:widowControl/>
        <w:spacing w:line="276" w:lineRule="auto"/>
        <w:ind w:right="141" w:firstLine="567"/>
        <w:jc w:val="both"/>
      </w:pPr>
      <w:r w:rsidRPr="00E65904">
        <w:lastRenderedPageBreak/>
        <w:t>7.10. В случае предоставления в качестве обеспечения исполнения Договора денежных средств, такие денежные средства должны быть внесены на счет Заказчика, указанный в Договоре.</w:t>
      </w:r>
    </w:p>
    <w:p w14:paraId="7E0D813F" w14:textId="7F79EBE0" w:rsidR="00B81FB8" w:rsidRPr="00E65904" w:rsidRDefault="00B81FB8" w:rsidP="00E65904">
      <w:pPr>
        <w:widowControl/>
        <w:spacing w:line="276" w:lineRule="auto"/>
        <w:ind w:right="141" w:firstLine="567"/>
        <w:jc w:val="both"/>
      </w:pPr>
      <w:r w:rsidRPr="00E65904">
        <w:t>7.11. Срок возврата Заказчиком Исполнителю денежных средств, внесенных в качестве обеспечения исполнения Договора, осуществляется в течение 30 (тридцати) рабочих дней с даты исполнения Исполнителем обязательств, предусмотренных Договором. Денежные средства возвращаются на банковский счет Исполнителя.</w:t>
      </w:r>
    </w:p>
    <w:p w14:paraId="770E1783" w14:textId="4BA7ACFA" w:rsidR="00B81FB8" w:rsidRPr="00E65904" w:rsidRDefault="00B81FB8" w:rsidP="00E65904">
      <w:pPr>
        <w:widowControl/>
        <w:spacing w:line="276" w:lineRule="auto"/>
        <w:ind w:right="141" w:firstLine="567"/>
        <w:jc w:val="both"/>
      </w:pPr>
      <w:r w:rsidRPr="00E65904">
        <w:t>7.12. В случае уменьшения размера обеспечения исполнения Договора, если такое обеспечение осуществляется путем внесения денежных средств на счет, указанный Заказчиком, по заявлению Исполнителя денежные средства в сумме, на которую уменьшен размер обеспечения исполнения Договора, возвращаются Заказчиком в течение 30 (тридцати) рабочих дней с даты исполнения Исполнителем обязательств, предусмотренных Договором, на сумму которых уменьшается размер обеспечения и направления соответствующего заявления Заказчику. Денежные средства возвращаются на банковский счет Исполнителя.</w:t>
      </w:r>
    </w:p>
    <w:p w14:paraId="72A8FD9D" w14:textId="78EF4110" w:rsidR="00B81FB8" w:rsidRPr="00E65904" w:rsidRDefault="00B81FB8" w:rsidP="00E65904">
      <w:pPr>
        <w:widowControl/>
        <w:spacing w:line="276" w:lineRule="auto"/>
        <w:ind w:right="141" w:firstLine="567"/>
        <w:jc w:val="both"/>
      </w:pPr>
      <w:r w:rsidRPr="00E65904">
        <w:t>7.13. Обязательства Заказчика по возврату денежных средств в счет обеспечения исполнения Договора считаются исполненными с момента списания денежных средств со счета Заказчика.</w:t>
      </w:r>
    </w:p>
    <w:p w14:paraId="5E570060" w14:textId="1C057FB7" w:rsidR="00012AC7" w:rsidRPr="00E65904" w:rsidRDefault="00B81FB8" w:rsidP="00E65904">
      <w:pPr>
        <w:widowControl/>
        <w:spacing w:line="276" w:lineRule="auto"/>
        <w:ind w:right="141" w:firstLine="567"/>
        <w:jc w:val="both"/>
      </w:pPr>
      <w:r w:rsidRPr="00E65904">
        <w:t>7.14. Денежные средства, внесенные Исполнителем в качестве обеспечения исполнения Договора, Исполнителю не возвращаются в случае неисполнения, ненадлежащего исполнения Исполнителем обязательств, указанных в пункте 7.1.</w:t>
      </w:r>
    </w:p>
    <w:p w14:paraId="50DBB542" w14:textId="77777777" w:rsidR="00012AC7" w:rsidRPr="00E65904" w:rsidRDefault="00012AC7" w:rsidP="00E65904">
      <w:pPr>
        <w:widowControl/>
        <w:spacing w:line="276" w:lineRule="auto"/>
        <w:ind w:right="141" w:firstLine="567"/>
        <w:jc w:val="both"/>
      </w:pPr>
    </w:p>
    <w:p w14:paraId="2E331500" w14:textId="04EE8BDB" w:rsidR="007659FE" w:rsidRPr="00E65904" w:rsidRDefault="00DA2630" w:rsidP="00E65904">
      <w:pPr>
        <w:pStyle w:val="a8"/>
        <w:widowControl/>
        <w:autoSpaceDE/>
        <w:autoSpaceDN/>
        <w:adjustRightInd/>
        <w:spacing w:line="276" w:lineRule="auto"/>
        <w:ind w:left="567" w:right="141"/>
        <w:jc w:val="center"/>
        <w:rPr>
          <w:b/>
          <w:caps/>
          <w:color w:val="000000"/>
        </w:rPr>
      </w:pPr>
      <w:r w:rsidRPr="00E65904">
        <w:rPr>
          <w:b/>
          <w:caps/>
          <w:color w:val="000000"/>
        </w:rPr>
        <w:t xml:space="preserve">8. </w:t>
      </w:r>
      <w:r w:rsidR="001F069E" w:rsidRPr="00E65904">
        <w:rPr>
          <w:b/>
          <w:caps/>
          <w:color w:val="000000"/>
        </w:rPr>
        <w:t>Рассмотрение споров</w:t>
      </w:r>
    </w:p>
    <w:p w14:paraId="61843230" w14:textId="6389A0CF" w:rsidR="00E83C60" w:rsidRPr="00E65904" w:rsidRDefault="00F42CDB" w:rsidP="00E65904">
      <w:pPr>
        <w:widowControl/>
        <w:autoSpaceDE/>
        <w:autoSpaceDN/>
        <w:adjustRightInd/>
        <w:spacing w:line="276" w:lineRule="auto"/>
        <w:ind w:right="141" w:firstLine="567"/>
        <w:jc w:val="both"/>
      </w:pPr>
      <w:r w:rsidRPr="00E65904">
        <w:t>8.1. </w:t>
      </w:r>
      <w:r w:rsidR="00163724" w:rsidRPr="00E65904">
        <w:t xml:space="preserve"> Все споры или разногласия, возникающие между Сторонами по настоящему Договору или в связи с ним, разрешаются путем переговоров между Сторонами либо путем направления претензий. Срок рассмотрения претензии – 10 (десять) рабочих дней со дня её получения.</w:t>
      </w:r>
    </w:p>
    <w:p w14:paraId="38675DCF" w14:textId="2AFE859D" w:rsidR="00B916D0" w:rsidRPr="00E65904" w:rsidRDefault="00F42CDB" w:rsidP="00E65904">
      <w:pPr>
        <w:widowControl/>
        <w:autoSpaceDE/>
        <w:autoSpaceDN/>
        <w:adjustRightInd/>
        <w:spacing w:after="160" w:line="276" w:lineRule="auto"/>
        <w:ind w:right="141" w:firstLine="567"/>
        <w:jc w:val="both"/>
      </w:pPr>
      <w:r w:rsidRPr="00E65904">
        <w:t>8.2. </w:t>
      </w:r>
      <w:r w:rsidR="00163724" w:rsidRPr="00E65904">
        <w:t>При невозможности решить спор в ходе переговоров или рассмотрения претензий, Стороны передают разрешение спора на рассмотрение Арбитражного суда г. Санкт-Петербурга и Ленинградской области.</w:t>
      </w:r>
    </w:p>
    <w:p w14:paraId="4F93D2E5" w14:textId="7780028B" w:rsidR="00E83C60" w:rsidRPr="00E65904" w:rsidRDefault="00DA2630" w:rsidP="00E65904">
      <w:pPr>
        <w:pStyle w:val="Iauiue"/>
        <w:tabs>
          <w:tab w:val="left" w:pos="0"/>
        </w:tabs>
        <w:spacing w:line="276" w:lineRule="auto"/>
        <w:ind w:left="567" w:right="141"/>
        <w:jc w:val="center"/>
        <w:rPr>
          <w:b/>
          <w:szCs w:val="24"/>
        </w:rPr>
      </w:pPr>
      <w:r w:rsidRPr="00E65904">
        <w:rPr>
          <w:b/>
          <w:color w:val="auto"/>
          <w:szCs w:val="24"/>
        </w:rPr>
        <w:t xml:space="preserve">9. </w:t>
      </w:r>
      <w:r w:rsidR="00F8784E" w:rsidRPr="00E65904">
        <w:rPr>
          <w:b/>
          <w:color w:val="auto"/>
          <w:szCs w:val="24"/>
        </w:rPr>
        <w:t>НАЛОГОВАЯ ОГОВОРКА</w:t>
      </w:r>
    </w:p>
    <w:p w14:paraId="4770FE7D" w14:textId="77777777" w:rsidR="00F8784E" w:rsidRPr="00E65904" w:rsidRDefault="00F8784E" w:rsidP="00E65904">
      <w:pPr>
        <w:pStyle w:val="a8"/>
        <w:widowControl/>
        <w:numPr>
          <w:ilvl w:val="0"/>
          <w:numId w:val="33"/>
        </w:numPr>
        <w:autoSpaceDE/>
        <w:autoSpaceDN/>
        <w:adjustRightInd/>
        <w:spacing w:line="276" w:lineRule="auto"/>
        <w:ind w:left="0" w:right="141" w:firstLine="567"/>
        <w:jc w:val="both"/>
        <w:rPr>
          <w:vanish/>
        </w:rPr>
      </w:pPr>
    </w:p>
    <w:p w14:paraId="54DFD182" w14:textId="77777777" w:rsidR="00F8784E" w:rsidRPr="00E65904" w:rsidRDefault="00F8784E" w:rsidP="00E65904">
      <w:pPr>
        <w:pStyle w:val="a8"/>
        <w:widowControl/>
        <w:numPr>
          <w:ilvl w:val="0"/>
          <w:numId w:val="33"/>
        </w:numPr>
        <w:autoSpaceDE/>
        <w:autoSpaceDN/>
        <w:adjustRightInd/>
        <w:spacing w:line="276" w:lineRule="auto"/>
        <w:ind w:left="0" w:right="141" w:firstLine="567"/>
        <w:jc w:val="both"/>
        <w:rPr>
          <w:vanish/>
        </w:rPr>
      </w:pPr>
    </w:p>
    <w:p w14:paraId="297548BC" w14:textId="77777777" w:rsidR="00F8784E" w:rsidRPr="00E65904" w:rsidRDefault="00F8784E" w:rsidP="00E65904">
      <w:pPr>
        <w:pStyle w:val="a8"/>
        <w:widowControl/>
        <w:numPr>
          <w:ilvl w:val="0"/>
          <w:numId w:val="33"/>
        </w:numPr>
        <w:autoSpaceDE/>
        <w:autoSpaceDN/>
        <w:adjustRightInd/>
        <w:spacing w:line="276" w:lineRule="auto"/>
        <w:ind w:left="0" w:right="141" w:firstLine="567"/>
        <w:jc w:val="both"/>
        <w:rPr>
          <w:vanish/>
        </w:rPr>
      </w:pPr>
    </w:p>
    <w:p w14:paraId="13742C57" w14:textId="77777777" w:rsidR="00F8784E" w:rsidRPr="00E65904" w:rsidRDefault="00F8784E" w:rsidP="00E65904">
      <w:pPr>
        <w:pStyle w:val="a8"/>
        <w:widowControl/>
        <w:numPr>
          <w:ilvl w:val="0"/>
          <w:numId w:val="33"/>
        </w:numPr>
        <w:autoSpaceDE/>
        <w:autoSpaceDN/>
        <w:adjustRightInd/>
        <w:spacing w:line="276" w:lineRule="auto"/>
        <w:ind w:left="0" w:right="141" w:firstLine="567"/>
        <w:jc w:val="both"/>
        <w:rPr>
          <w:vanish/>
        </w:rPr>
      </w:pPr>
    </w:p>
    <w:p w14:paraId="6AD5C97D" w14:textId="77777777" w:rsidR="00F8784E" w:rsidRPr="00E65904" w:rsidRDefault="00F8784E" w:rsidP="00E65904">
      <w:pPr>
        <w:pStyle w:val="a8"/>
        <w:widowControl/>
        <w:numPr>
          <w:ilvl w:val="0"/>
          <w:numId w:val="33"/>
        </w:numPr>
        <w:autoSpaceDE/>
        <w:autoSpaceDN/>
        <w:adjustRightInd/>
        <w:spacing w:line="276" w:lineRule="auto"/>
        <w:ind w:left="0" w:right="141" w:firstLine="567"/>
        <w:jc w:val="both"/>
        <w:rPr>
          <w:vanish/>
        </w:rPr>
      </w:pPr>
    </w:p>
    <w:p w14:paraId="269FAFFB" w14:textId="77777777" w:rsidR="00F8784E" w:rsidRPr="00E65904" w:rsidRDefault="00F8784E" w:rsidP="00E65904">
      <w:pPr>
        <w:pStyle w:val="a8"/>
        <w:widowControl/>
        <w:numPr>
          <w:ilvl w:val="0"/>
          <w:numId w:val="33"/>
        </w:numPr>
        <w:autoSpaceDE/>
        <w:autoSpaceDN/>
        <w:adjustRightInd/>
        <w:spacing w:line="276" w:lineRule="auto"/>
        <w:ind w:left="0" w:right="141" w:firstLine="567"/>
        <w:jc w:val="both"/>
        <w:rPr>
          <w:vanish/>
        </w:rPr>
      </w:pPr>
    </w:p>
    <w:p w14:paraId="572EF57E" w14:textId="77777777" w:rsidR="00F8784E" w:rsidRPr="00E65904" w:rsidRDefault="00F8784E" w:rsidP="00E65904">
      <w:pPr>
        <w:pStyle w:val="a8"/>
        <w:widowControl/>
        <w:numPr>
          <w:ilvl w:val="0"/>
          <w:numId w:val="33"/>
        </w:numPr>
        <w:autoSpaceDE/>
        <w:autoSpaceDN/>
        <w:adjustRightInd/>
        <w:spacing w:line="276" w:lineRule="auto"/>
        <w:ind w:left="0" w:right="141" w:firstLine="567"/>
        <w:jc w:val="both"/>
        <w:rPr>
          <w:vanish/>
        </w:rPr>
      </w:pPr>
    </w:p>
    <w:p w14:paraId="3F8CBD4A" w14:textId="77777777" w:rsidR="00F8784E" w:rsidRPr="00E65904" w:rsidRDefault="00F8784E" w:rsidP="00E65904">
      <w:pPr>
        <w:pStyle w:val="a8"/>
        <w:widowControl/>
        <w:numPr>
          <w:ilvl w:val="0"/>
          <w:numId w:val="33"/>
        </w:numPr>
        <w:autoSpaceDE/>
        <w:autoSpaceDN/>
        <w:adjustRightInd/>
        <w:spacing w:line="276" w:lineRule="auto"/>
        <w:ind w:left="0" w:right="141" w:firstLine="567"/>
        <w:jc w:val="both"/>
        <w:rPr>
          <w:vanish/>
        </w:rPr>
      </w:pPr>
    </w:p>
    <w:p w14:paraId="1546838C" w14:textId="77777777" w:rsidR="00F8784E" w:rsidRPr="00E65904" w:rsidRDefault="00F8784E" w:rsidP="00E65904">
      <w:pPr>
        <w:pStyle w:val="a8"/>
        <w:widowControl/>
        <w:numPr>
          <w:ilvl w:val="0"/>
          <w:numId w:val="33"/>
        </w:numPr>
        <w:autoSpaceDE/>
        <w:autoSpaceDN/>
        <w:adjustRightInd/>
        <w:spacing w:line="276" w:lineRule="auto"/>
        <w:ind w:left="0" w:right="141" w:firstLine="567"/>
        <w:jc w:val="both"/>
        <w:rPr>
          <w:vanish/>
        </w:rPr>
      </w:pPr>
    </w:p>
    <w:p w14:paraId="4D314629" w14:textId="77777777" w:rsidR="00F8784E" w:rsidRPr="00E65904" w:rsidRDefault="00F8784E" w:rsidP="00E65904">
      <w:pPr>
        <w:pStyle w:val="a8"/>
        <w:widowControl/>
        <w:numPr>
          <w:ilvl w:val="0"/>
          <w:numId w:val="33"/>
        </w:numPr>
        <w:autoSpaceDE/>
        <w:autoSpaceDN/>
        <w:adjustRightInd/>
        <w:spacing w:line="276" w:lineRule="auto"/>
        <w:ind w:left="0" w:right="141" w:firstLine="567"/>
        <w:jc w:val="both"/>
        <w:rPr>
          <w:vanish/>
        </w:rPr>
      </w:pPr>
    </w:p>
    <w:p w14:paraId="06CF5997" w14:textId="77777777" w:rsidR="00284EFC" w:rsidRPr="00E65904" w:rsidRDefault="00F42CDB" w:rsidP="00E65904">
      <w:pPr>
        <w:widowControl/>
        <w:autoSpaceDE/>
        <w:autoSpaceDN/>
        <w:adjustRightInd/>
        <w:spacing w:line="276" w:lineRule="auto"/>
        <w:ind w:right="141" w:firstLine="567"/>
        <w:jc w:val="both"/>
      </w:pPr>
      <w:r w:rsidRPr="00E65904">
        <w:t>9.1. </w:t>
      </w:r>
      <w:r w:rsidR="00284EFC" w:rsidRPr="00E65904">
        <w:t xml:space="preserve"> Заверения об обстоятельствах:</w:t>
      </w:r>
    </w:p>
    <w:p w14:paraId="765D647D" w14:textId="73F687BB" w:rsidR="00F8784E" w:rsidRPr="00E65904" w:rsidRDefault="00284EFC" w:rsidP="00E65904">
      <w:pPr>
        <w:widowControl/>
        <w:autoSpaceDE/>
        <w:autoSpaceDN/>
        <w:adjustRightInd/>
        <w:spacing w:line="276" w:lineRule="auto"/>
        <w:ind w:right="141" w:firstLine="567"/>
        <w:jc w:val="both"/>
      </w:pPr>
      <w:r w:rsidRPr="00E65904">
        <w:t xml:space="preserve">9.1.1. </w:t>
      </w:r>
      <w:r w:rsidR="00F8784E" w:rsidRPr="00E65904">
        <w:t xml:space="preserve">В соответствии со статьей </w:t>
      </w:r>
      <w:r w:rsidR="00247749" w:rsidRPr="00E65904">
        <w:t>431.2 Гражданского</w:t>
      </w:r>
      <w:r w:rsidR="00F8784E" w:rsidRPr="00E65904">
        <w:t xml:space="preserve"> кодекса Российской Федерации Исполнитель заверяет Заказчика, что на момент заключения Договора:</w:t>
      </w:r>
    </w:p>
    <w:p w14:paraId="77E50831" w14:textId="1A6267D6" w:rsidR="00F8784E" w:rsidRPr="00E65904" w:rsidRDefault="00F8784E" w:rsidP="00E65904">
      <w:pPr>
        <w:pStyle w:val="a8"/>
        <w:spacing w:line="276" w:lineRule="auto"/>
        <w:ind w:left="0" w:right="141" w:firstLine="567"/>
        <w:jc w:val="both"/>
      </w:pPr>
      <w:r w:rsidRPr="00E65904">
        <w:t xml:space="preserve">- работники и иные физические лица, привлекаемые </w:t>
      </w:r>
      <w:r w:rsidR="00083F68" w:rsidRPr="00E65904">
        <w:t xml:space="preserve">Исполнителем </w:t>
      </w:r>
      <w:r w:rsidRPr="00E65904">
        <w:t xml:space="preserve">для исполнения обязательств, возникших из Договора, имеют необходимые для этого знания, опыт и квалификацию, подтверждаемые соответствующими документами; </w:t>
      </w:r>
    </w:p>
    <w:p w14:paraId="28783883" w14:textId="77777777" w:rsidR="00F8784E" w:rsidRPr="00E65904" w:rsidRDefault="00F8784E" w:rsidP="00E65904">
      <w:pPr>
        <w:pStyle w:val="a8"/>
        <w:spacing w:line="276" w:lineRule="auto"/>
        <w:ind w:left="0" w:right="141" w:firstLine="567"/>
        <w:jc w:val="both"/>
      </w:pPr>
      <w:r w:rsidRPr="00E65904">
        <w:t xml:space="preserve">- Исполнитель, а также привлекаемые им в целях исполнения Договора лица (субподрядчики, </w:t>
      </w:r>
      <w:proofErr w:type="spellStart"/>
      <w:r w:rsidRPr="00E65904">
        <w:t>субисполнители</w:t>
      </w:r>
      <w:proofErr w:type="spellEnd"/>
      <w:r w:rsidRPr="00E65904">
        <w:t>, субпоставщики и т.п.)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p>
    <w:p w14:paraId="15C00D77" w14:textId="55A5CD75" w:rsidR="00F8784E" w:rsidRPr="00E65904" w:rsidRDefault="00F8784E" w:rsidP="00E65904">
      <w:pPr>
        <w:pStyle w:val="a8"/>
        <w:spacing w:line="276" w:lineRule="auto"/>
        <w:ind w:left="0" w:right="141" w:firstLine="567"/>
        <w:jc w:val="both"/>
      </w:pPr>
      <w:r w:rsidRPr="00E65904">
        <w:t xml:space="preserve">- Исполнитель, а также привлекаемые им в целях исполнения Договора лица (субподрядчики, </w:t>
      </w:r>
      <w:proofErr w:type="spellStart"/>
      <w:r w:rsidRPr="00E65904">
        <w:t>субисполнители</w:t>
      </w:r>
      <w:proofErr w:type="spellEnd"/>
      <w:r w:rsidRPr="00E65904">
        <w:t>, субпоставщики и т.п.) являются добросовестными налогоплательщиками;</w:t>
      </w:r>
      <w:r w:rsidR="00284EFC" w:rsidRPr="00E65904">
        <w:t xml:space="preserve"> </w:t>
      </w:r>
      <w:r w:rsidRPr="00E65904">
        <w:t xml:space="preserve">в отношении каждого привлеченного лица (субподрядчика, </w:t>
      </w:r>
      <w:proofErr w:type="spellStart"/>
      <w:r w:rsidRPr="00E65904">
        <w:t>субисполнителя</w:t>
      </w:r>
      <w:proofErr w:type="spellEnd"/>
      <w:r w:rsidRPr="00E65904">
        <w:t>, субпоставщика и т.п.) Исполнитель располагает необходимыми документами, свидетельствующими о соблюдении ими требований налогового законодательства;</w:t>
      </w:r>
    </w:p>
    <w:p w14:paraId="115925D2" w14:textId="582A7618" w:rsidR="00F8784E" w:rsidRPr="00E65904" w:rsidRDefault="00F8784E" w:rsidP="00E65904">
      <w:pPr>
        <w:pStyle w:val="a8"/>
        <w:spacing w:line="276" w:lineRule="auto"/>
        <w:ind w:left="0" w:right="141" w:firstLine="567"/>
        <w:jc w:val="both"/>
      </w:pPr>
      <w:r w:rsidRPr="00E65904">
        <w:t>- обязательства по Договору будут исполняться непосредственно Исполнителем и (или) лицом (лицами), на которого (которых) Исполнитель возложил исполнение обязательств по соответствующему договору; Исполнитель несет ответственность за действительность отношений с лицами, привлекаемыми им в целях исполнения обязательств по Договору.</w:t>
      </w:r>
    </w:p>
    <w:p w14:paraId="240CA6A8" w14:textId="77777777" w:rsidR="00F8784E" w:rsidRPr="00E65904" w:rsidRDefault="00F8784E" w:rsidP="00E65904">
      <w:pPr>
        <w:pStyle w:val="a8"/>
        <w:spacing w:line="276" w:lineRule="auto"/>
        <w:ind w:left="0" w:right="141" w:firstLine="567"/>
        <w:jc w:val="both"/>
      </w:pPr>
      <w:r w:rsidRPr="00E65904">
        <w:lastRenderedPageBreak/>
        <w:t>Заказчик полагается на указанные в настоящем пункте заверения об обстоятельствах при заключении и исполнении настоящего Договора, каждое из указанных заверений имеет для Заказчика существенное значение.</w:t>
      </w:r>
    </w:p>
    <w:p w14:paraId="14624BCF" w14:textId="768A74AF" w:rsidR="00F8784E" w:rsidRPr="00E65904" w:rsidRDefault="00F42CDB" w:rsidP="00E65904">
      <w:pPr>
        <w:widowControl/>
        <w:autoSpaceDE/>
        <w:autoSpaceDN/>
        <w:adjustRightInd/>
        <w:spacing w:line="276" w:lineRule="auto"/>
        <w:ind w:right="141" w:firstLine="567"/>
        <w:jc w:val="both"/>
      </w:pPr>
      <w:r w:rsidRPr="00E65904">
        <w:t>9.</w:t>
      </w:r>
      <w:r w:rsidR="00284EFC" w:rsidRPr="00E65904">
        <w:t>1.</w:t>
      </w:r>
      <w:r w:rsidRPr="00E65904">
        <w:t>2. </w:t>
      </w:r>
      <w:r w:rsidR="00F8784E" w:rsidRPr="00E65904">
        <w:t xml:space="preserve">В соответствии со статьей 307 Гражданского кодекса Российской Федерации Исполнитель обязуется обеспечить соответствие своей деятельности и деятельности привлекаемых им лиц (субподрядчиков, </w:t>
      </w:r>
      <w:proofErr w:type="spellStart"/>
      <w:r w:rsidR="00F8784E" w:rsidRPr="00E65904">
        <w:t>субисполнителей</w:t>
      </w:r>
      <w:proofErr w:type="spellEnd"/>
      <w:r w:rsidR="00F8784E" w:rsidRPr="00E65904">
        <w:t xml:space="preserve">, субпоставщиков и т.п.) условиям, указанным в п. </w:t>
      </w:r>
      <w:r w:rsidR="00284EFC" w:rsidRPr="00E65904">
        <w:t>9</w:t>
      </w:r>
      <w:r w:rsidR="00F8784E" w:rsidRPr="00E65904">
        <w:t>.1</w:t>
      </w:r>
      <w:r w:rsidR="00284EFC" w:rsidRPr="00E65904">
        <w:t>.1.</w:t>
      </w:r>
      <w:r w:rsidR="00F8784E" w:rsidRPr="00E65904">
        <w:t xml:space="preserve"> Договора, в налоговых периодах, в течение которых осуществляется исполнение обязательств по Договору, совершаются какие-либо операции по Договору. </w:t>
      </w:r>
    </w:p>
    <w:p w14:paraId="1A02F056" w14:textId="75F34F15" w:rsidR="00F8784E" w:rsidRPr="00E65904" w:rsidRDefault="00F8784E" w:rsidP="00E65904">
      <w:pPr>
        <w:pStyle w:val="a8"/>
        <w:spacing w:line="276" w:lineRule="auto"/>
        <w:ind w:left="0" w:right="141" w:firstLine="567"/>
        <w:jc w:val="both"/>
      </w:pPr>
      <w:r w:rsidRPr="00E65904">
        <w:t xml:space="preserve">В этом смысле все обстоятельства, в отношении которых Контрагент дает заверения в </w:t>
      </w:r>
      <w:r w:rsidRPr="00E65904">
        <w:br/>
        <w:t xml:space="preserve">п. </w:t>
      </w:r>
      <w:r w:rsidR="00F42CDB" w:rsidRPr="00E65904">
        <w:t>9</w:t>
      </w:r>
      <w:r w:rsidRPr="00E65904">
        <w:t>.1</w:t>
      </w:r>
      <w:r w:rsidR="00284EFC" w:rsidRPr="00E65904">
        <w:t>.1.</w:t>
      </w:r>
      <w:r w:rsidRPr="00E65904">
        <w:t xml:space="preserve"> Договора на момент его заключения, одновременно являются условиями, исполнение которых Исполнитель обязуется обеспечить в будущем и отвечать за их неисполнение по правилам главы 25 Гражданского кодекса Российской Федерации.</w:t>
      </w:r>
    </w:p>
    <w:p w14:paraId="44FF91A1" w14:textId="1B82ACBA" w:rsidR="00284EFC" w:rsidRPr="00E65904" w:rsidRDefault="00284EFC" w:rsidP="00E65904">
      <w:pPr>
        <w:pStyle w:val="a8"/>
        <w:spacing w:line="276" w:lineRule="auto"/>
        <w:ind w:left="0" w:right="141" w:firstLine="567"/>
        <w:jc w:val="both"/>
      </w:pPr>
      <w:r w:rsidRPr="00E65904">
        <w:t>9.2. Возмещение имущественных потерь:</w:t>
      </w:r>
    </w:p>
    <w:p w14:paraId="7DCAC631" w14:textId="1D645615" w:rsidR="00F8784E" w:rsidRPr="00E65904" w:rsidRDefault="00284EFC" w:rsidP="00E65904">
      <w:pPr>
        <w:pStyle w:val="a8"/>
        <w:spacing w:line="276" w:lineRule="auto"/>
        <w:ind w:left="0" w:right="141" w:firstLine="567"/>
        <w:jc w:val="both"/>
      </w:pPr>
      <w:r w:rsidRPr="00E65904">
        <w:t xml:space="preserve">9.2.1. </w:t>
      </w:r>
      <w:r w:rsidR="00F8784E" w:rsidRPr="00E65904">
        <w:t>В соответствии со статьей 406.1 Гражданского кодекса Российской Федерации Исполнитель обязуется возместить Заказчику полностью все его имущественные потери</w:t>
      </w:r>
      <w:r w:rsidR="006B4423" w:rsidRPr="00E65904">
        <w:t xml:space="preserve"> (превышающие сумму в размере 10 (десять) млн руб.)</w:t>
      </w:r>
      <w:r w:rsidR="00F8784E" w:rsidRPr="00E65904">
        <w:t>, возникшие в связи с искажением Исполнителем сведений о фактах хозяйственной жизни и об объектах налогообложения, а также в связи с неисполнением или ненадлежащим исполнением Исполнителем своих налоговых обязанностей, либо в связи с привлечением им в качестве своих контрагентов (например, субподрядчиков, субпоставщиков)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контрагентами Исполнителя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контрагентов (и в любом из указанных случаев - независимо от того, знал ли Исполнитель о данных фактах или нет), в случае наступления совокупности следующих обстоятельств:</w:t>
      </w:r>
    </w:p>
    <w:p w14:paraId="6722336B" w14:textId="6EFEFFE3" w:rsidR="00F8784E" w:rsidRPr="00E65904" w:rsidRDefault="00F8784E" w:rsidP="00E65904">
      <w:pPr>
        <w:pStyle w:val="a8"/>
        <w:spacing w:line="276" w:lineRule="auto"/>
        <w:ind w:left="0" w:right="141" w:firstLine="567"/>
        <w:jc w:val="both"/>
      </w:pPr>
      <w:r w:rsidRPr="00E65904">
        <w:t>а) в порядке применения статьи 101, 105.17 Налогового кодекса Российской Федерации налоговым органом в отношении Заказчика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w:t>
      </w:r>
    </w:p>
    <w:p w14:paraId="47AB9F80" w14:textId="3C6799C7" w:rsidR="006B4423" w:rsidRPr="00E65904" w:rsidRDefault="006B4423" w:rsidP="00E65904">
      <w:pPr>
        <w:pStyle w:val="a8"/>
        <w:spacing w:line="276" w:lineRule="auto"/>
        <w:ind w:left="0" w:right="141" w:firstLine="567"/>
        <w:jc w:val="both"/>
      </w:pPr>
      <w:r w:rsidRPr="00E65904">
        <w:t xml:space="preserve">либо в порядке статьи 105.30 Налогового кодекса Российской Федерации от налогового органа получено мотивированное мнение с указанием сумм недоимки по налогам (налог на прибыль, НДС), соответствующих сумм пеней (далее </w:t>
      </w:r>
      <w:r w:rsidR="0077453F" w:rsidRPr="00E65904">
        <w:t>– Мотивированное</w:t>
      </w:r>
      <w:r w:rsidRPr="00E65904">
        <w:t xml:space="preserve"> мнение);</w:t>
      </w:r>
    </w:p>
    <w:p w14:paraId="261B862F" w14:textId="018AC1F7" w:rsidR="00F8784E" w:rsidRPr="00E65904" w:rsidRDefault="00F8784E" w:rsidP="00E65904">
      <w:pPr>
        <w:pStyle w:val="a8"/>
        <w:spacing w:line="276" w:lineRule="auto"/>
        <w:ind w:left="0" w:right="141" w:firstLine="567"/>
        <w:jc w:val="both"/>
      </w:pPr>
      <w:r w:rsidRPr="00E65904">
        <w:t>б) суммы недоимки по налогам (налог на прибыль, НДС), соответствующие суммы штрафов</w:t>
      </w:r>
      <w:r w:rsidR="00C21E3B" w:rsidRPr="00E65904">
        <w:t xml:space="preserve"> (если применимо)</w:t>
      </w:r>
      <w:r w:rsidRPr="00E65904">
        <w:t>, пеней списаны с банковского счета Заказчика в безакцептном порядке или перечислены Заказчиком добровольно (вследствие добровольного отказа Заказчика от применения вычета по операциям с Исполнителем) в соответствии с Решением налогового органа</w:t>
      </w:r>
      <w:r w:rsidR="00C21E3B" w:rsidRPr="00E65904">
        <w:t xml:space="preserve"> </w:t>
      </w:r>
      <w:proofErr w:type="gramStart"/>
      <w:r w:rsidR="00C21E3B" w:rsidRPr="00E65904">
        <w:t>или по Мотивированному мнению</w:t>
      </w:r>
      <w:proofErr w:type="gramEnd"/>
      <w:r w:rsidR="00C21E3B" w:rsidRPr="00E65904">
        <w:t xml:space="preserve"> налогового органа.</w:t>
      </w:r>
    </w:p>
    <w:p w14:paraId="08F78BA6" w14:textId="77777777" w:rsidR="00F8784E" w:rsidRPr="00E65904" w:rsidRDefault="00F8784E" w:rsidP="00E65904">
      <w:pPr>
        <w:pStyle w:val="a8"/>
        <w:spacing w:line="276" w:lineRule="auto"/>
        <w:ind w:left="0" w:right="141" w:firstLine="567"/>
        <w:jc w:val="both"/>
      </w:pPr>
      <w:r w:rsidRPr="00E65904">
        <w:t>Размер имущественных потерь Заказчика определяется как совокупность следующих сумм:</w:t>
      </w:r>
    </w:p>
    <w:p w14:paraId="1BB5193A" w14:textId="0195FB90" w:rsidR="00F8784E" w:rsidRPr="00E65904" w:rsidRDefault="00F8784E" w:rsidP="00E65904">
      <w:pPr>
        <w:pStyle w:val="a8"/>
        <w:spacing w:line="276" w:lineRule="auto"/>
        <w:ind w:left="0" w:right="141" w:firstLine="567"/>
        <w:jc w:val="both"/>
      </w:pPr>
      <w:r w:rsidRPr="00E65904">
        <w:t xml:space="preserve">- суммы налога на прибыль и/или НДС, доначисленного </w:t>
      </w:r>
      <w:r w:rsidR="00AF5B26" w:rsidRPr="00E65904">
        <w:t xml:space="preserve">Заказчику </w:t>
      </w:r>
      <w:r w:rsidRPr="00E65904">
        <w:t>в связи с эпизодами, связанными с Исполнителем, или уплаченного Заказчиком в бюджет вследствие добровольного отказа Заказчика от применения вычета по операциям с Исполнителем («Доначисленные налоги») в соответствии с Решением налогового органа</w:t>
      </w:r>
      <w:r w:rsidR="00AF5B26" w:rsidRPr="00E65904">
        <w:t xml:space="preserve"> или Мотивированным мнением</w:t>
      </w:r>
      <w:r w:rsidRPr="00E65904">
        <w:t xml:space="preserve">; </w:t>
      </w:r>
      <w:r w:rsidR="00AF5B26" w:rsidRPr="00E65904">
        <w:t>плюс</w:t>
      </w:r>
    </w:p>
    <w:p w14:paraId="0D958936" w14:textId="28EF57EC" w:rsidR="00F8784E" w:rsidRPr="00E65904" w:rsidRDefault="00F8784E" w:rsidP="00E65904">
      <w:pPr>
        <w:pStyle w:val="a8"/>
        <w:spacing w:line="276" w:lineRule="auto"/>
        <w:ind w:left="0" w:right="141" w:firstLine="567"/>
        <w:jc w:val="both"/>
      </w:pPr>
      <w:r w:rsidRPr="00E65904">
        <w:t>- суммы начисленных</w:t>
      </w:r>
      <w:r w:rsidR="00AF5B26" w:rsidRPr="00E65904">
        <w:t xml:space="preserve"> Заказчику</w:t>
      </w:r>
      <w:r w:rsidRPr="00E65904">
        <w:t xml:space="preserve"> пеней на сумму Доначисленных налогов в соответствии с Решением налогового органа («Пени»)</w:t>
      </w:r>
      <w:r w:rsidR="00AF5B26" w:rsidRPr="00E65904">
        <w:t xml:space="preserve"> или Мотивированным мнением</w:t>
      </w:r>
      <w:r w:rsidRPr="00E65904">
        <w:t xml:space="preserve">; </w:t>
      </w:r>
      <w:r w:rsidR="00AF5B26" w:rsidRPr="00E65904">
        <w:t>плюс</w:t>
      </w:r>
    </w:p>
    <w:p w14:paraId="3CBD8681" w14:textId="0D2CB218" w:rsidR="00F8784E" w:rsidRPr="00E65904" w:rsidRDefault="00F8784E" w:rsidP="00E65904">
      <w:pPr>
        <w:pStyle w:val="a8"/>
        <w:spacing w:line="276" w:lineRule="auto"/>
        <w:ind w:left="0" w:right="141" w:firstLine="567"/>
        <w:jc w:val="both"/>
      </w:pPr>
      <w:r w:rsidRPr="00E65904">
        <w:t>- штрафов, начисленных</w:t>
      </w:r>
      <w:r w:rsidR="00AF5B26" w:rsidRPr="00E65904">
        <w:t xml:space="preserve"> Заказчику</w:t>
      </w:r>
      <w:r w:rsidRPr="00E65904">
        <w:t xml:space="preserve"> за соответствующие налоговые нарушения в связи с </w:t>
      </w:r>
      <w:r w:rsidRPr="00E65904">
        <w:lastRenderedPageBreak/>
        <w:t>неуплатой Доначисленных налогов в соответствии с Решением налогового органа («Штрафы»).</w:t>
      </w:r>
    </w:p>
    <w:p w14:paraId="4DDDCAF2" w14:textId="77777777" w:rsidR="00F8784E" w:rsidRPr="00E65904" w:rsidRDefault="00F8784E" w:rsidP="00E65904">
      <w:pPr>
        <w:pStyle w:val="a8"/>
        <w:spacing w:line="276" w:lineRule="auto"/>
        <w:ind w:left="0" w:right="141" w:firstLine="567"/>
        <w:jc w:val="both"/>
      </w:pPr>
      <w:r w:rsidRPr="00E65904">
        <w:t>Исполнитель возмещает Заказчику указанные в настоящем пункте имущественные потери в течение 10 (десяти) дней с даты предъявления Заказчиком соответствующего требования.</w:t>
      </w:r>
    </w:p>
    <w:p w14:paraId="50BF75B6" w14:textId="3FA31F38" w:rsidR="00F8784E" w:rsidRPr="00E65904" w:rsidRDefault="00F8784E" w:rsidP="00E65904">
      <w:pPr>
        <w:pStyle w:val="a8"/>
        <w:spacing w:line="276" w:lineRule="auto"/>
        <w:ind w:left="0" w:right="141" w:firstLine="567"/>
        <w:jc w:val="both"/>
      </w:pPr>
      <w:r w:rsidRPr="00E65904">
        <w:t>Заказчик вправе удержать сумму возмещения потерь из причитающихся платежей</w:t>
      </w:r>
      <w:r w:rsidR="00AF5B26" w:rsidRPr="00E65904">
        <w:t xml:space="preserve"> Исполнителю</w:t>
      </w:r>
      <w:r w:rsidRPr="00E65904">
        <w:t xml:space="preserve"> по договору, а также из иных расчетов по любым сделкам с Исполнителем (в том числе произвести зачет встречных однородных требований).</w:t>
      </w:r>
    </w:p>
    <w:p w14:paraId="5C13B21D" w14:textId="7C87DC47" w:rsidR="00F8784E" w:rsidRPr="00E65904" w:rsidRDefault="00F42CDB" w:rsidP="00E65904">
      <w:pPr>
        <w:widowControl/>
        <w:autoSpaceDE/>
        <w:autoSpaceDN/>
        <w:adjustRightInd/>
        <w:spacing w:line="276" w:lineRule="auto"/>
        <w:ind w:right="141" w:firstLine="567"/>
        <w:jc w:val="both"/>
      </w:pPr>
      <w:r w:rsidRPr="00E65904">
        <w:t>9.</w:t>
      </w:r>
      <w:r w:rsidR="00AF5B26" w:rsidRPr="00E65904">
        <w:t>2</w:t>
      </w:r>
      <w:r w:rsidRPr="00E65904">
        <w:t>.</w:t>
      </w:r>
      <w:r w:rsidR="00AF5B26" w:rsidRPr="00E65904">
        <w:t>2.</w:t>
      </w:r>
      <w:r w:rsidRPr="00E65904">
        <w:t> </w:t>
      </w:r>
      <w:r w:rsidR="00F8784E" w:rsidRPr="00E65904">
        <w:t>Стороны согласовали следующую процедуру взаимодействия сторон по минимизации имущественных потерь:</w:t>
      </w:r>
    </w:p>
    <w:p w14:paraId="7AA4EB0F" w14:textId="2BA2C434" w:rsidR="00F8784E" w:rsidRPr="00E65904" w:rsidRDefault="00AF5B26" w:rsidP="00E65904">
      <w:pPr>
        <w:pStyle w:val="a8"/>
        <w:spacing w:line="276" w:lineRule="auto"/>
        <w:ind w:left="0" w:right="141" w:firstLine="567"/>
        <w:jc w:val="both"/>
      </w:pPr>
      <w:r w:rsidRPr="00E65904">
        <w:t xml:space="preserve">9.2.2.1. </w:t>
      </w:r>
      <w:r w:rsidR="00F8784E" w:rsidRPr="00E65904">
        <w:t xml:space="preserve">При получении в порядке статьи 100, 105.17 Налогового кодекса Российской Федерации акта налоговой проверки (далее – «Акт налоговой проверки») или - в порядке, установленном статьей 105.29 Налогового кодекса Российской Федерации, - уведомления о наличии оснований для составления мотивированного мнения (далее – «Уведомление»), в котором проверяющими отражены выявленные нарушения законодательства о налогах и сборах, вызванные действиями или бездействием Исполнителя при исчислении и уплате налогов, а также привлеченных Исполнителем в целях исполнения обязательств по Договору </w:t>
      </w:r>
      <w:proofErr w:type="spellStart"/>
      <w:r w:rsidR="00F8784E" w:rsidRPr="00E65904">
        <w:t>субконтрагентов</w:t>
      </w:r>
      <w:proofErr w:type="spellEnd"/>
      <w:r w:rsidR="00F8784E" w:rsidRPr="00E65904">
        <w:t xml:space="preserve"> (например, субподрядчиков, </w:t>
      </w:r>
      <w:proofErr w:type="spellStart"/>
      <w:r w:rsidR="00F8784E" w:rsidRPr="00E65904">
        <w:t>субисполнителей</w:t>
      </w:r>
      <w:proofErr w:type="spellEnd"/>
      <w:r w:rsidR="00F8784E" w:rsidRPr="00E65904">
        <w:t>, субпоставщиков), Заказчик в течение 10 (десяти) календарных дней с момента получения акта налоговой проверки и в течение 5 (пяти) календарных дней с момента получения Уведомления направляет в адрес Исполнителя выписку из акта налогового органа или Уведомления по соответствующему эпизоду (далее – «Выписка»).</w:t>
      </w:r>
    </w:p>
    <w:p w14:paraId="23DA8733" w14:textId="471EB8DC" w:rsidR="00F8784E" w:rsidRPr="00E65904" w:rsidRDefault="00AF5B26" w:rsidP="00E65904">
      <w:pPr>
        <w:pStyle w:val="a8"/>
        <w:spacing w:line="276" w:lineRule="auto"/>
        <w:ind w:left="0" w:right="141" w:firstLine="567"/>
        <w:jc w:val="both"/>
      </w:pPr>
      <w:r w:rsidRPr="00E65904">
        <w:t xml:space="preserve">9.2.2.2. </w:t>
      </w:r>
      <w:r w:rsidR="00F8784E" w:rsidRPr="00E65904">
        <w:t>В случае несогласия с фактами, изложенными в Выписке, а также с выводами и предложениями проверяющих, Исполнитель в течение 10 (десяти) календарных дней с момента получения Выписки из акта налогового органа направляет в адрес Заказчика письменные мотивированные возражения по фактам (выводам проверяющих), содержащимся в ней, а также имеющиеся документы/информацию, подтверждающие необоснованность претензий налогового органа, указанных в Выписке, которые Заказчик обязан учесть при представлении Возражений в налоговый орган в порядке предусмотренным Налоговым Кодексом Российской Федерации.</w:t>
      </w:r>
    </w:p>
    <w:p w14:paraId="118186F9" w14:textId="77777777" w:rsidR="00F8784E" w:rsidRPr="00E65904" w:rsidRDefault="00F8784E" w:rsidP="00E65904">
      <w:pPr>
        <w:pStyle w:val="a8"/>
        <w:spacing w:line="276" w:lineRule="auto"/>
        <w:ind w:left="0" w:right="141" w:firstLine="567"/>
        <w:jc w:val="both"/>
      </w:pPr>
      <w:r w:rsidRPr="00E65904">
        <w:t>В случае непредставления Исполнителем в указанный выше срок письменных мотивированных возражений по фактам (выводам проверяющих), содержащимся в Выписке, считается, что у Исполнителя отсутствуют возражения против выводов проверяющих, изложенных в Выписке.</w:t>
      </w:r>
    </w:p>
    <w:p w14:paraId="4EB230BB" w14:textId="2D740DE4" w:rsidR="005D1A86" w:rsidRPr="00E65904" w:rsidRDefault="00F42CDB" w:rsidP="00E65904">
      <w:pPr>
        <w:pStyle w:val="a8"/>
        <w:widowControl/>
        <w:autoSpaceDE/>
        <w:autoSpaceDN/>
        <w:adjustRightInd/>
        <w:spacing w:line="276" w:lineRule="auto"/>
        <w:ind w:left="0" w:right="141" w:firstLine="567"/>
        <w:jc w:val="both"/>
        <w:rPr>
          <w:color w:val="000000" w:themeColor="text1"/>
        </w:rPr>
      </w:pPr>
      <w:r w:rsidRPr="00E65904">
        <w:t>9.</w:t>
      </w:r>
      <w:r w:rsidR="00AF5B26" w:rsidRPr="00E65904">
        <w:t>3</w:t>
      </w:r>
      <w:r w:rsidRPr="00E65904">
        <w:t>. </w:t>
      </w:r>
      <w:r w:rsidR="00F8784E" w:rsidRPr="00E65904">
        <w:t xml:space="preserve">Заказчик вправе потребовать с Исполнителя возмещения имущественных потерь, связанных с наступлением обстоятельств, указанных в п. </w:t>
      </w:r>
      <w:r w:rsidR="00AF5B26" w:rsidRPr="00E65904">
        <w:t>9</w:t>
      </w:r>
      <w:r w:rsidR="00F8784E" w:rsidRPr="00E65904">
        <w:t>.</w:t>
      </w:r>
      <w:r w:rsidR="00AF5B26" w:rsidRPr="00E65904">
        <w:t>2.</w:t>
      </w:r>
      <w:r w:rsidR="00F8784E" w:rsidRPr="00E65904">
        <w:t>1</w:t>
      </w:r>
      <w:r w:rsidR="00AF5B26" w:rsidRPr="00E65904">
        <w:t>.</w:t>
      </w:r>
      <w:r w:rsidR="00F8784E" w:rsidRPr="00E65904">
        <w:t xml:space="preserve"> Договора, в течение срока действия Договора и в течение трех лет после окончания срока действия Договора.</w:t>
      </w:r>
    </w:p>
    <w:p w14:paraId="3457EF5E" w14:textId="77777777" w:rsidR="005D1A86" w:rsidRPr="00E65904" w:rsidRDefault="005D1A86" w:rsidP="00E65904">
      <w:pPr>
        <w:pStyle w:val="a8"/>
        <w:widowControl/>
        <w:autoSpaceDE/>
        <w:autoSpaceDN/>
        <w:adjustRightInd/>
        <w:spacing w:line="276" w:lineRule="auto"/>
        <w:ind w:left="0" w:right="141" w:firstLine="567"/>
        <w:jc w:val="both"/>
        <w:rPr>
          <w:color w:val="000000" w:themeColor="text1"/>
        </w:rPr>
      </w:pPr>
    </w:p>
    <w:p w14:paraId="4887BA88" w14:textId="1B110881" w:rsidR="00533F9D" w:rsidRPr="00E65904" w:rsidRDefault="00F42CDB" w:rsidP="00E65904">
      <w:pPr>
        <w:spacing w:line="276" w:lineRule="auto"/>
        <w:ind w:right="141" w:firstLine="567"/>
        <w:jc w:val="center"/>
        <w:outlineLvl w:val="0"/>
        <w:rPr>
          <w:b/>
          <w:caps/>
          <w:color w:val="000000"/>
        </w:rPr>
      </w:pPr>
      <w:r w:rsidRPr="00E65904">
        <w:rPr>
          <w:b/>
          <w:caps/>
          <w:color w:val="000000"/>
        </w:rPr>
        <w:t>10</w:t>
      </w:r>
      <w:r w:rsidR="001F069E" w:rsidRPr="00E65904">
        <w:rPr>
          <w:b/>
          <w:caps/>
          <w:color w:val="000000"/>
        </w:rPr>
        <w:t>. Антикоррупционная оговорка</w:t>
      </w:r>
    </w:p>
    <w:p w14:paraId="67D2D9E9" w14:textId="473C26F4" w:rsidR="009E1582" w:rsidRPr="00E65904" w:rsidRDefault="00F42CDB" w:rsidP="00E65904">
      <w:pPr>
        <w:spacing w:line="276" w:lineRule="auto"/>
        <w:ind w:left="142" w:right="141" w:firstLine="425"/>
        <w:jc w:val="both"/>
      </w:pPr>
      <w:r w:rsidRPr="00E65904">
        <w:t>10</w:t>
      </w:r>
      <w:r w:rsidR="001F069E" w:rsidRPr="00E65904">
        <w:t>.1.</w:t>
      </w:r>
      <w:r w:rsidR="00D55533" w:rsidRPr="00E65904">
        <w:tab/>
      </w:r>
      <w:r w:rsidR="009E1582" w:rsidRPr="00E65904">
        <w:t xml:space="preserve">Исполнителю известно о том, что </w:t>
      </w:r>
      <w:r w:rsidR="00D82476" w:rsidRPr="00E65904">
        <w:t xml:space="preserve">ООО «ПетроЭнергоКонтроль» </w:t>
      </w:r>
      <w:r w:rsidR="009E1582" w:rsidRPr="00E65904">
        <w:t>ведет антикоррупционную политику и развивает не допускающую коррупционных проявлений культуру.</w:t>
      </w:r>
    </w:p>
    <w:p w14:paraId="1EFEBDE7" w14:textId="77777777" w:rsidR="009E1582" w:rsidRPr="00E65904" w:rsidRDefault="009E1582" w:rsidP="00E65904">
      <w:pPr>
        <w:spacing w:line="276" w:lineRule="auto"/>
        <w:ind w:left="142" w:right="141" w:firstLine="425"/>
        <w:jc w:val="both"/>
      </w:pPr>
      <w:r w:rsidRPr="00E65904">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2DC7FCDE" w14:textId="531C1B83" w:rsidR="009E1582" w:rsidRPr="00E65904" w:rsidRDefault="009E1582" w:rsidP="00E65904">
      <w:pPr>
        <w:spacing w:line="276" w:lineRule="auto"/>
        <w:ind w:left="142" w:right="141" w:firstLine="425"/>
        <w:jc w:val="both"/>
      </w:pPr>
      <w:r w:rsidRPr="00E65904">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14:paraId="17DE93E4" w14:textId="10616FDD" w:rsidR="000D2564" w:rsidRPr="00E65904" w:rsidRDefault="000D2564" w:rsidP="00E65904">
      <w:pPr>
        <w:spacing w:line="276" w:lineRule="auto"/>
        <w:ind w:left="142" w:right="141" w:firstLine="425"/>
        <w:jc w:val="both"/>
        <w:rPr>
          <w:u w:val="single"/>
        </w:rPr>
      </w:pPr>
      <w:r w:rsidRPr="00E65904">
        <w:t xml:space="preserve">В случае возникновения у Стороны подозрений, что со Стороны-контрагента и (или) его </w:t>
      </w:r>
      <w:r w:rsidRPr="00E65904">
        <w:lastRenderedPageBreak/>
        <w:t>представителя, и (или) работника, и (или) его аффилированного лица произошло или может произойти нарушение каких-либо положений настоящей статьи/пункта,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(горячая линия ООО  «ПетроЭнергоКонтроль»: hotline@interrao.ru; горячая линия Стороны-контрагента</w:t>
      </w:r>
      <w:r w:rsidR="00833894" w:rsidRPr="00E65904">
        <w:t>:</w:t>
      </w:r>
      <w:r w:rsidRPr="00E65904">
        <w:t xml:space="preserve"> </w:t>
      </w:r>
      <w:r w:rsidR="00297831" w:rsidRPr="00E65904">
        <w:t>(</w:t>
      </w:r>
      <w:r w:rsidRPr="00E65904">
        <w:rPr>
          <w:u w:val="single"/>
        </w:rPr>
        <w:t xml:space="preserve">               </w:t>
      </w:r>
      <w:r w:rsidRPr="00E65904">
        <w:t>).</w:t>
      </w:r>
    </w:p>
    <w:p w14:paraId="78586433" w14:textId="61B7C5FA" w:rsidR="000D2564" w:rsidRPr="00E65904" w:rsidRDefault="000D2564" w:rsidP="00E65904">
      <w:pPr>
        <w:spacing w:line="276" w:lineRule="auto"/>
        <w:ind w:left="142" w:right="141" w:firstLine="425"/>
        <w:jc w:val="both"/>
      </w:pPr>
      <w:r w:rsidRPr="00E65904">
        <w:t>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7 рабочих дней с даты получения вышеуказанного письменного уведомления.</w:t>
      </w:r>
    </w:p>
    <w:p w14:paraId="6D235D90" w14:textId="77777777" w:rsidR="009E1582" w:rsidRPr="00E65904" w:rsidRDefault="009E1582" w:rsidP="00E65904">
      <w:pPr>
        <w:spacing w:line="276" w:lineRule="auto"/>
        <w:ind w:left="142" w:right="141" w:firstLine="425"/>
        <w:jc w:val="both"/>
      </w:pPr>
      <w:r w:rsidRPr="00E65904">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4837E126" w14:textId="25EA561F" w:rsidR="009E1582" w:rsidRPr="00E65904" w:rsidRDefault="00F42CDB" w:rsidP="00E65904">
      <w:pPr>
        <w:spacing w:line="276" w:lineRule="auto"/>
        <w:ind w:left="142" w:right="141" w:firstLine="425"/>
        <w:jc w:val="both"/>
      </w:pPr>
      <w:r w:rsidRPr="00E65904">
        <w:t>10</w:t>
      </w:r>
      <w:r w:rsidR="009E1582" w:rsidRPr="00E65904">
        <w:t>.2. В случае нарушения одной Стороной обязательств воздерживаться от запрещенных в п. </w:t>
      </w:r>
      <w:r w:rsidRPr="00E65904">
        <w:t>10</w:t>
      </w:r>
      <w:r w:rsidR="009E1582" w:rsidRPr="00E65904">
        <w:t xml:space="preserve">.1 настоящего Договора действий и/или неполучения другой Стороной в установленный п. </w:t>
      </w:r>
      <w:r w:rsidRPr="00E65904">
        <w:t>10</w:t>
      </w:r>
      <w:r w:rsidR="009E1582" w:rsidRPr="00E65904">
        <w:t>.1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 при условии представления подтверждающих реальный ущерб документов.</w:t>
      </w:r>
    </w:p>
    <w:p w14:paraId="096A6B35" w14:textId="77777777" w:rsidR="007659FE" w:rsidRPr="00E65904" w:rsidRDefault="007659FE" w:rsidP="00E65904">
      <w:pPr>
        <w:spacing w:line="276" w:lineRule="auto"/>
        <w:ind w:left="142" w:right="141" w:firstLine="425"/>
        <w:rPr>
          <w:b/>
        </w:rPr>
      </w:pPr>
    </w:p>
    <w:p w14:paraId="53435FA3" w14:textId="477CD555" w:rsidR="00706F97" w:rsidRPr="00E65904" w:rsidRDefault="009E1582" w:rsidP="00E65904">
      <w:pPr>
        <w:spacing w:line="276" w:lineRule="auto"/>
        <w:ind w:left="142" w:right="141" w:firstLine="425"/>
        <w:jc w:val="center"/>
        <w:rPr>
          <w:b/>
        </w:rPr>
      </w:pPr>
      <w:r w:rsidRPr="00E65904">
        <w:rPr>
          <w:b/>
        </w:rPr>
        <w:t>1</w:t>
      </w:r>
      <w:r w:rsidR="00F42CDB" w:rsidRPr="00E65904">
        <w:rPr>
          <w:b/>
        </w:rPr>
        <w:t>1</w:t>
      </w:r>
      <w:r w:rsidRPr="00E65904">
        <w:rPr>
          <w:b/>
        </w:rPr>
        <w:t>. АНТИМОНОПОЛЬНАЯ ОГОВОРКА</w:t>
      </w:r>
    </w:p>
    <w:p w14:paraId="7067F84E" w14:textId="32F5C0BA" w:rsidR="009E1582" w:rsidRPr="00E65904" w:rsidRDefault="00F42CDB" w:rsidP="00E65904">
      <w:pPr>
        <w:widowControl/>
        <w:spacing w:line="276" w:lineRule="auto"/>
        <w:ind w:left="142" w:right="141" w:firstLine="425"/>
        <w:jc w:val="both"/>
      </w:pPr>
      <w:r w:rsidRPr="00E65904">
        <w:t>11.1. </w:t>
      </w:r>
      <w:r w:rsidR="009E1582" w:rsidRPr="00E65904">
        <w:t xml:space="preserve">При исполнении своих обязательств по настоящему Договору Стороны подтверждают, что им известны и понятны требования Федерального закона от 26 июля 2006 г. № 135-ФЗ </w:t>
      </w:r>
      <w:r w:rsidR="00DA5FD0" w:rsidRPr="00E65904">
        <w:t>«</w:t>
      </w:r>
      <w:r w:rsidR="009E1582" w:rsidRPr="00E65904">
        <w:t>О защите конкуренции</w:t>
      </w:r>
      <w:r w:rsidR="00DA5FD0" w:rsidRPr="00E65904">
        <w:t>»</w:t>
      </w:r>
      <w:r w:rsidR="009E1582" w:rsidRPr="00E65904">
        <w:t>, в том числе статьи 10, положения Кодекса Российской Федерации об административных правонарушениях, в том числе статьи 14.31, а также иных федеральных законов, нормативных правовых актов, регулирующих отношения, связанные с защитой конкуренции, предупреждением и пресечением монополистической деятельности и недобросовестной конкуренции (далее – Антимонопольное законодательство).</w:t>
      </w:r>
    </w:p>
    <w:p w14:paraId="5FADBBB9" w14:textId="2F2DB134" w:rsidR="009E1582" w:rsidRPr="00E65904" w:rsidRDefault="00F42CDB" w:rsidP="00E65904">
      <w:pPr>
        <w:widowControl/>
        <w:spacing w:line="276" w:lineRule="auto"/>
        <w:ind w:left="142" w:right="141" w:firstLine="425"/>
        <w:jc w:val="both"/>
      </w:pPr>
      <w:r w:rsidRPr="00E65904">
        <w:t>11.2. </w:t>
      </w:r>
      <w:r w:rsidR="009E1582" w:rsidRPr="00E65904">
        <w:t>При исполнении своих обязательств по настоящему Договору Стороны гарантируют, что при заключении и исполнении настоящего Договора Сторона, ее работники, учитывают требования действующего</w:t>
      </w:r>
      <w:r w:rsidR="00491DD1" w:rsidRPr="00E65904">
        <w:t xml:space="preserve"> </w:t>
      </w:r>
      <w:r w:rsidR="009E1582" w:rsidRPr="00E65904">
        <w:t>Антимонопольного законодательства, неукоснительно им руководствуются и осознают серьезность последствий, к которым может привести их несоблюдение.</w:t>
      </w:r>
    </w:p>
    <w:p w14:paraId="27079DEC" w14:textId="37143835" w:rsidR="009E1582" w:rsidRPr="00E65904" w:rsidRDefault="00F42CDB" w:rsidP="00E65904">
      <w:pPr>
        <w:widowControl/>
        <w:spacing w:line="276" w:lineRule="auto"/>
        <w:ind w:left="142" w:right="141" w:firstLine="425"/>
        <w:jc w:val="both"/>
      </w:pPr>
      <w:r w:rsidRPr="00E65904">
        <w:t>11.3.</w:t>
      </w:r>
      <w:r w:rsidR="00E412FE" w:rsidRPr="00E65904">
        <w:t> </w:t>
      </w:r>
      <w:r w:rsidR="009E1582" w:rsidRPr="00E65904">
        <w:t xml:space="preserve">При исполнении своих обязательств по настоящему Договору Стороны, их работники, не осуществляют и намерены впредь воздерживаться от запрещенных Антимонопольным законодательством действий (бездействий), влекущих ограничение, устранение, недопущение конкуренции на каком-либо рынке товаров, работ или услуг, в том числе при исполнении своих обязательств по настоящему Договору, не заключать и/или не исполнять соглашения, устные договоренности с хозяйствующими субъектами или органами и организациями, исполняющими государственные функции, в случае, если они способны привести к ограничению, устранению или недопущению конкуренции, не осуществлять в отношении конкурентов незаконных или </w:t>
      </w:r>
      <w:r w:rsidR="009E1582" w:rsidRPr="00E65904">
        <w:lastRenderedPageBreak/>
        <w:t>недобросовестных действий, которые направлены на получение преимущества при осуществлении предпринимательской деятельности, и способны причинить другим хозяйствующим субъектам убытки или вред, а в случае, если Сторона, исполняющая свои обязательства по настоящему Договору, занимает на каком-либо рынке товаров, работ, услуг положение, дающее ей возможность оказывать решающее влияние на общие условия обращения товара на соответствующем рынке, она также намерена воздерживаться от извлечения от такого положения несправедливой выгоды.</w:t>
      </w:r>
    </w:p>
    <w:p w14:paraId="538B46AC" w14:textId="77777777" w:rsidR="007659FE" w:rsidRPr="00E65904" w:rsidRDefault="007659FE" w:rsidP="00E65904">
      <w:pPr>
        <w:spacing w:line="276" w:lineRule="auto"/>
        <w:ind w:right="141" w:firstLine="567"/>
        <w:jc w:val="both"/>
        <w:rPr>
          <w:b/>
          <w:caps/>
          <w:color w:val="000000"/>
        </w:rPr>
      </w:pPr>
      <w:bookmarkStart w:id="3" w:name="Par4"/>
      <w:bookmarkEnd w:id="3"/>
    </w:p>
    <w:p w14:paraId="64FFDC37" w14:textId="5493DC72" w:rsidR="0071786F" w:rsidRPr="00E65904" w:rsidRDefault="00F8784E" w:rsidP="00E65904">
      <w:pPr>
        <w:widowControl/>
        <w:autoSpaceDE/>
        <w:autoSpaceDN/>
        <w:adjustRightInd/>
        <w:spacing w:line="276" w:lineRule="auto"/>
        <w:ind w:right="141" w:firstLine="567"/>
        <w:jc w:val="center"/>
        <w:rPr>
          <w:b/>
          <w:caps/>
          <w:color w:val="000000"/>
        </w:rPr>
      </w:pPr>
      <w:r w:rsidRPr="00E65904">
        <w:rPr>
          <w:b/>
          <w:caps/>
          <w:color w:val="000000"/>
        </w:rPr>
        <w:t>1</w:t>
      </w:r>
      <w:r w:rsidR="00F42CDB" w:rsidRPr="00E65904">
        <w:rPr>
          <w:b/>
          <w:caps/>
          <w:color w:val="000000"/>
        </w:rPr>
        <w:t>2</w:t>
      </w:r>
      <w:r w:rsidRPr="00E65904">
        <w:rPr>
          <w:b/>
          <w:caps/>
          <w:color w:val="000000"/>
        </w:rPr>
        <w:t xml:space="preserve">. </w:t>
      </w:r>
      <w:r w:rsidR="001F069E" w:rsidRPr="00E65904">
        <w:rPr>
          <w:b/>
          <w:caps/>
          <w:color w:val="000000"/>
        </w:rPr>
        <w:t>ПроЧие условиЯ</w:t>
      </w:r>
    </w:p>
    <w:p w14:paraId="23A62C6A" w14:textId="44CF6FC6" w:rsidR="004B5405" w:rsidRPr="00E65904" w:rsidRDefault="00F42CDB" w:rsidP="00E65904">
      <w:pPr>
        <w:pStyle w:val="ConsPlusNormal"/>
        <w:spacing w:line="276" w:lineRule="auto"/>
        <w:ind w:left="142" w:right="141" w:firstLine="425"/>
        <w:jc w:val="both"/>
        <w:rPr>
          <w:rFonts w:ascii="Times New Roman" w:hAnsi="Times New Roman" w:cs="Times New Roman"/>
          <w:sz w:val="24"/>
          <w:szCs w:val="24"/>
        </w:rPr>
      </w:pPr>
      <w:r w:rsidRPr="00E65904">
        <w:rPr>
          <w:rFonts w:ascii="Times New Roman" w:hAnsi="Times New Roman" w:cs="Times New Roman"/>
          <w:sz w:val="24"/>
          <w:szCs w:val="24"/>
        </w:rPr>
        <w:t>12.1. </w:t>
      </w:r>
      <w:r w:rsidR="001F069E" w:rsidRPr="00E65904">
        <w:rPr>
          <w:rFonts w:ascii="Times New Roman" w:hAnsi="Times New Roman" w:cs="Times New Roman"/>
          <w:sz w:val="24"/>
          <w:szCs w:val="24"/>
        </w:rPr>
        <w:t>Исполнитель обяз</w:t>
      </w:r>
      <w:r w:rsidR="00E92F98" w:rsidRPr="00E65904">
        <w:rPr>
          <w:rFonts w:ascii="Times New Roman" w:hAnsi="Times New Roman" w:cs="Times New Roman"/>
          <w:sz w:val="24"/>
          <w:szCs w:val="24"/>
        </w:rPr>
        <w:t>уется</w:t>
      </w:r>
      <w:r w:rsidR="001F069E" w:rsidRPr="00E65904">
        <w:rPr>
          <w:rFonts w:ascii="Times New Roman" w:hAnsi="Times New Roman" w:cs="Times New Roman"/>
          <w:sz w:val="24"/>
          <w:szCs w:val="24"/>
        </w:rPr>
        <w:t xml:space="preserve"> раскрывать Заказчику сведения о собственниках (номинальных владельцах) долей/акций/паев Исполнителя по форме, предусмотренной </w:t>
      </w:r>
      <w:r w:rsidR="005D7B75" w:rsidRPr="00E65904">
        <w:rPr>
          <w:rFonts w:ascii="Times New Roman" w:hAnsi="Times New Roman" w:cs="Times New Roman"/>
          <w:sz w:val="24"/>
          <w:szCs w:val="24"/>
        </w:rPr>
        <w:t>П</w:t>
      </w:r>
      <w:r w:rsidR="001F069E" w:rsidRPr="00E65904">
        <w:rPr>
          <w:rFonts w:ascii="Times New Roman" w:hAnsi="Times New Roman" w:cs="Times New Roman"/>
          <w:sz w:val="24"/>
          <w:szCs w:val="24"/>
        </w:rPr>
        <w:t>риложением</w:t>
      </w:r>
      <w:r w:rsidR="004B5405" w:rsidRPr="00E65904">
        <w:rPr>
          <w:rFonts w:ascii="Times New Roman" w:hAnsi="Times New Roman" w:cs="Times New Roman"/>
          <w:sz w:val="24"/>
          <w:szCs w:val="24"/>
        </w:rPr>
        <w:t xml:space="preserve"> №3</w:t>
      </w:r>
      <w:r w:rsidR="001F069E" w:rsidRPr="00E65904">
        <w:rPr>
          <w:rFonts w:ascii="Times New Roman" w:hAnsi="Times New Roman" w:cs="Times New Roman"/>
          <w:sz w:val="24"/>
          <w:szCs w:val="24"/>
        </w:rPr>
        <w:t xml:space="preserve"> к настоящему Договору, с указанием бенефициаров (в том числе конечного выгодоприобретателя/ бенефициара) с предоставлением подтверждающих документов</w:t>
      </w:r>
      <w:r w:rsidR="005D7B75" w:rsidRPr="00E65904">
        <w:rPr>
          <w:rFonts w:ascii="Times New Roman" w:hAnsi="Times New Roman" w:cs="Times New Roman"/>
          <w:sz w:val="24"/>
          <w:szCs w:val="24"/>
        </w:rPr>
        <w:t xml:space="preserve"> на дату подписания настоящего Договора.</w:t>
      </w:r>
    </w:p>
    <w:p w14:paraId="6AFA185D" w14:textId="670AB52F" w:rsidR="001F069E" w:rsidRPr="00E65904" w:rsidRDefault="00F42CDB" w:rsidP="00E65904">
      <w:pPr>
        <w:pStyle w:val="ConsPlusNormal"/>
        <w:spacing w:line="276" w:lineRule="auto"/>
        <w:ind w:left="142" w:right="141" w:firstLine="425"/>
        <w:jc w:val="both"/>
        <w:rPr>
          <w:rFonts w:ascii="Times New Roman" w:hAnsi="Times New Roman" w:cs="Times New Roman"/>
          <w:sz w:val="24"/>
          <w:szCs w:val="24"/>
        </w:rPr>
      </w:pPr>
      <w:r w:rsidRPr="00E65904">
        <w:rPr>
          <w:rFonts w:ascii="Times New Roman" w:hAnsi="Times New Roman" w:cs="Times New Roman"/>
          <w:sz w:val="24"/>
          <w:szCs w:val="24"/>
        </w:rPr>
        <w:t>12.2.</w:t>
      </w:r>
      <w:r w:rsidRPr="00E65904">
        <w:rPr>
          <w:rFonts w:ascii="Times New Roman" w:hAnsi="Times New Roman" w:cs="Times New Roman"/>
          <w:sz w:val="24"/>
          <w:szCs w:val="24"/>
          <w:lang w:val="en-US"/>
        </w:rPr>
        <w:t> </w:t>
      </w:r>
      <w:r w:rsidR="001F069E" w:rsidRPr="00E65904">
        <w:rPr>
          <w:rFonts w:ascii="Times New Roman" w:hAnsi="Times New Roman" w:cs="Times New Roman"/>
          <w:sz w:val="24"/>
          <w:szCs w:val="24"/>
        </w:rPr>
        <w:t>В случае любых изменений сведений о собственниках (номинальных владельцах) долей/акций/паев Исполнителя, включая бенефициаров (в том числе конечного выгодоприобретателя/бенефициара), Исполнитель обязуется в течение 5 (пяти) календарных дней с даты наступления таких изменений предоставить Заказчику актуализированные сведения.</w:t>
      </w:r>
    </w:p>
    <w:p w14:paraId="17858C91" w14:textId="340C0211" w:rsidR="001F069E" w:rsidRPr="00E65904" w:rsidRDefault="001F069E" w:rsidP="00E65904">
      <w:pPr>
        <w:pStyle w:val="a6"/>
        <w:spacing w:line="276" w:lineRule="auto"/>
        <w:ind w:left="142" w:right="141" w:firstLine="425"/>
        <w:jc w:val="both"/>
        <w:rPr>
          <w:rFonts w:ascii="Times New Roman" w:hAnsi="Times New Roman"/>
          <w:sz w:val="24"/>
          <w:szCs w:val="24"/>
        </w:rPr>
      </w:pPr>
      <w:r w:rsidRPr="00E65904">
        <w:rPr>
          <w:rFonts w:ascii="Times New Roman" w:hAnsi="Times New Roman"/>
          <w:sz w:val="24"/>
          <w:szCs w:val="24"/>
        </w:rPr>
        <w:t xml:space="preserve">При раскрытии соответствующей информации Стороны обязуются производить обработку персональных данных в соответствии с Федеральным законом </w:t>
      </w:r>
      <w:r w:rsidR="00E92F98" w:rsidRPr="00E65904">
        <w:rPr>
          <w:rFonts w:ascii="Times New Roman" w:hAnsi="Times New Roman"/>
          <w:sz w:val="24"/>
          <w:szCs w:val="24"/>
        </w:rPr>
        <w:t xml:space="preserve">от 27.07.2006 </w:t>
      </w:r>
      <w:r w:rsidRPr="00E65904">
        <w:rPr>
          <w:rFonts w:ascii="Times New Roman" w:hAnsi="Times New Roman"/>
          <w:sz w:val="24"/>
          <w:szCs w:val="24"/>
        </w:rPr>
        <w:t>№152-ФЗ «О персональных данных».</w:t>
      </w:r>
    </w:p>
    <w:p w14:paraId="796E55FD" w14:textId="600922D6" w:rsidR="001F069E" w:rsidRPr="00E65904" w:rsidRDefault="001F069E" w:rsidP="00E65904">
      <w:pPr>
        <w:pStyle w:val="a6"/>
        <w:spacing w:line="276" w:lineRule="auto"/>
        <w:ind w:left="142" w:right="141" w:firstLine="425"/>
        <w:jc w:val="both"/>
        <w:rPr>
          <w:rFonts w:ascii="Times New Roman" w:hAnsi="Times New Roman"/>
          <w:sz w:val="24"/>
          <w:szCs w:val="24"/>
        </w:rPr>
      </w:pPr>
      <w:r w:rsidRPr="00E65904">
        <w:rPr>
          <w:rFonts w:ascii="Times New Roman" w:hAnsi="Times New Roman"/>
          <w:sz w:val="24"/>
          <w:szCs w:val="24"/>
        </w:rPr>
        <w:t xml:space="preserve">Положения настоящего пункта Стороны признают существенным условием Договора. В случае </w:t>
      </w:r>
      <w:r w:rsidR="0071186A" w:rsidRPr="00E65904">
        <w:rPr>
          <w:rFonts w:ascii="Times New Roman" w:hAnsi="Times New Roman"/>
          <w:sz w:val="24"/>
          <w:szCs w:val="24"/>
        </w:rPr>
        <w:t>невыполнения</w:t>
      </w:r>
      <w:r w:rsidRPr="00E65904">
        <w:rPr>
          <w:rFonts w:ascii="Times New Roman" w:hAnsi="Times New Roman"/>
          <w:sz w:val="24"/>
          <w:szCs w:val="24"/>
        </w:rPr>
        <w:t xml:space="preserve"> или ненадлежащего выполнения Исполнителем обязательств, предусмотренных настоящим пунктом, Заказчик вправе в одностороннем внесудебном порядке расторгнуть Договор.</w:t>
      </w:r>
    </w:p>
    <w:p w14:paraId="7F0B0574" w14:textId="1FB8171D" w:rsidR="001F069E" w:rsidRPr="00E65904" w:rsidRDefault="00F42CDB" w:rsidP="00E65904">
      <w:pPr>
        <w:pStyle w:val="a4"/>
        <w:widowControl/>
        <w:autoSpaceDE/>
        <w:autoSpaceDN/>
        <w:spacing w:after="0" w:line="276" w:lineRule="auto"/>
        <w:ind w:left="142" w:right="141" w:firstLine="425"/>
        <w:jc w:val="both"/>
        <w:rPr>
          <w:color w:val="000000"/>
          <w:sz w:val="24"/>
          <w:szCs w:val="24"/>
        </w:rPr>
      </w:pPr>
      <w:r w:rsidRPr="00E65904">
        <w:rPr>
          <w:color w:val="000000"/>
          <w:sz w:val="24"/>
          <w:szCs w:val="24"/>
        </w:rPr>
        <w:t>12.3. </w:t>
      </w:r>
      <w:r w:rsidR="001F069E" w:rsidRPr="00E65904">
        <w:rPr>
          <w:color w:val="000000"/>
          <w:sz w:val="24"/>
          <w:szCs w:val="24"/>
        </w:rPr>
        <w:t>Все изменения и/или дополнения к настоящему Договору действительны, если они совершены в письменной форме и подписаны уполномоченными на то лицами от каждой Стороны. Одностороннее изменение условий Договора не допускается.</w:t>
      </w:r>
    </w:p>
    <w:p w14:paraId="64DD2302" w14:textId="16823D55" w:rsidR="001F069E" w:rsidRPr="00E65904" w:rsidRDefault="00F42CDB" w:rsidP="00E65904">
      <w:pPr>
        <w:pStyle w:val="a4"/>
        <w:widowControl/>
        <w:autoSpaceDE/>
        <w:autoSpaceDN/>
        <w:spacing w:after="0" w:line="276" w:lineRule="auto"/>
        <w:ind w:left="142" w:right="141" w:firstLine="425"/>
        <w:jc w:val="both"/>
        <w:rPr>
          <w:color w:val="000000"/>
          <w:sz w:val="24"/>
          <w:szCs w:val="24"/>
        </w:rPr>
      </w:pPr>
      <w:r w:rsidRPr="00E65904">
        <w:rPr>
          <w:color w:val="000000"/>
          <w:sz w:val="24"/>
          <w:szCs w:val="24"/>
        </w:rPr>
        <w:t>12.4. </w:t>
      </w:r>
      <w:r w:rsidR="001F069E" w:rsidRPr="00E65904">
        <w:rPr>
          <w:color w:val="000000"/>
          <w:sz w:val="24"/>
          <w:szCs w:val="24"/>
        </w:rPr>
        <w:t>После подписания настоящего Договора все предыдущие переговоры и переписка по нему теряют силу.</w:t>
      </w:r>
    </w:p>
    <w:p w14:paraId="1294E4E9" w14:textId="4639AFCB" w:rsidR="001F069E" w:rsidRPr="00E65904" w:rsidRDefault="00F42CDB" w:rsidP="00E65904">
      <w:pPr>
        <w:pStyle w:val="a4"/>
        <w:widowControl/>
        <w:autoSpaceDE/>
        <w:autoSpaceDN/>
        <w:spacing w:after="0" w:line="276" w:lineRule="auto"/>
        <w:ind w:left="142" w:right="141" w:firstLine="425"/>
        <w:jc w:val="both"/>
        <w:rPr>
          <w:color w:val="000000"/>
          <w:sz w:val="24"/>
          <w:szCs w:val="24"/>
        </w:rPr>
      </w:pPr>
      <w:r w:rsidRPr="00E65904">
        <w:rPr>
          <w:color w:val="000000"/>
          <w:sz w:val="24"/>
          <w:szCs w:val="24"/>
        </w:rPr>
        <w:t>12.5. </w:t>
      </w:r>
      <w:r w:rsidR="001F069E" w:rsidRPr="00E65904">
        <w:rPr>
          <w:color w:val="000000"/>
          <w:sz w:val="24"/>
          <w:szCs w:val="24"/>
        </w:rPr>
        <w:t>Ни одна из Сторон не имеет права передавать свои права и обязательства по настоящему Договору третьей стороне без письменного на то согласия другой Стороны.</w:t>
      </w:r>
    </w:p>
    <w:p w14:paraId="06884367" w14:textId="2B5954DF" w:rsidR="00F57DF5" w:rsidRPr="00E65904" w:rsidRDefault="00F57DF5" w:rsidP="00E65904">
      <w:pPr>
        <w:pStyle w:val="a4"/>
        <w:widowControl/>
        <w:autoSpaceDE/>
        <w:autoSpaceDN/>
        <w:spacing w:after="0" w:line="276" w:lineRule="auto"/>
        <w:ind w:left="142" w:right="141" w:firstLine="425"/>
        <w:jc w:val="both"/>
        <w:rPr>
          <w:color w:val="000000"/>
          <w:sz w:val="24"/>
          <w:szCs w:val="24"/>
        </w:rPr>
      </w:pPr>
      <w:r w:rsidRPr="00E65904">
        <w:rPr>
          <w:color w:val="000000"/>
          <w:sz w:val="24"/>
          <w:szCs w:val="24"/>
        </w:rPr>
        <w:t>12.6. Договор, Дополнительные соглашения к нему, а также документы по исполнению сделки, могут быть подписаны с использованием усиленной квалифицированной электронной подписи и получены сторонами в системе электронного документооборота «</w:t>
      </w:r>
      <w:proofErr w:type="spellStart"/>
      <w:r w:rsidRPr="00E65904">
        <w:rPr>
          <w:color w:val="000000"/>
          <w:sz w:val="24"/>
          <w:szCs w:val="24"/>
        </w:rPr>
        <w:t>Контур.Диадок</w:t>
      </w:r>
      <w:proofErr w:type="spellEnd"/>
      <w:r w:rsidRPr="00E65904">
        <w:rPr>
          <w:color w:val="000000"/>
          <w:sz w:val="24"/>
          <w:szCs w:val="24"/>
        </w:rPr>
        <w:t>». Электронный документооборот Стороны осуществляют в соответствии с требованиями Федерального закона от 06.04.2011 № 63-ФЗ «Об электронной подписи», иных нормативных правовых актов, условиями соглашений и договоров, заключенных между Сторонами, а также с учетом положений регламентирующих документов оператора Электронного документооборота (ЭДО).</w:t>
      </w:r>
    </w:p>
    <w:p w14:paraId="348E8BF4" w14:textId="3F48E4D5" w:rsidR="00F57DF5" w:rsidRPr="00E65904" w:rsidRDefault="00F57DF5" w:rsidP="00E65904">
      <w:pPr>
        <w:pStyle w:val="a4"/>
        <w:widowControl/>
        <w:autoSpaceDE/>
        <w:autoSpaceDN/>
        <w:spacing w:after="0" w:line="276" w:lineRule="auto"/>
        <w:ind w:left="142" w:right="141" w:firstLine="425"/>
        <w:jc w:val="both"/>
        <w:rPr>
          <w:color w:val="000000"/>
          <w:sz w:val="24"/>
          <w:szCs w:val="24"/>
        </w:rPr>
      </w:pPr>
      <w:r w:rsidRPr="00E65904">
        <w:rPr>
          <w:color w:val="000000"/>
          <w:sz w:val="24"/>
          <w:szCs w:val="24"/>
        </w:rPr>
        <w:t>12.7. Датой подписания электронного документа Стороны признают дату подписания электронного документа второй Стороной, зафиксированной Оператором ЭДО в протоколе передачи документа.</w:t>
      </w:r>
    </w:p>
    <w:p w14:paraId="5B9BD8B2" w14:textId="2F4FEDE9" w:rsidR="00F57DF5" w:rsidRPr="00E65904" w:rsidRDefault="00F57DF5" w:rsidP="00E65904">
      <w:pPr>
        <w:pStyle w:val="a4"/>
        <w:widowControl/>
        <w:autoSpaceDE/>
        <w:autoSpaceDN/>
        <w:spacing w:after="0" w:line="276" w:lineRule="auto"/>
        <w:ind w:left="142" w:right="141" w:firstLine="425"/>
        <w:jc w:val="both"/>
        <w:rPr>
          <w:color w:val="000000"/>
          <w:sz w:val="24"/>
          <w:szCs w:val="24"/>
        </w:rPr>
      </w:pPr>
      <w:r w:rsidRPr="00E65904">
        <w:rPr>
          <w:color w:val="000000"/>
          <w:sz w:val="24"/>
          <w:szCs w:val="24"/>
        </w:rPr>
        <w:t>12.8. Стороны в ходе исполнения договора при направлении исходящего электронного документа в интерфейсе Оператора ЭДО указывают в поле «комментарий» электронный адрес получателя документа, регистрационный номер и дату договора.</w:t>
      </w:r>
    </w:p>
    <w:p w14:paraId="2E19CE8C" w14:textId="712CFDD0" w:rsidR="00F57DF5" w:rsidRPr="00E65904" w:rsidRDefault="00F57DF5" w:rsidP="00E65904">
      <w:pPr>
        <w:pStyle w:val="a4"/>
        <w:widowControl/>
        <w:autoSpaceDE/>
        <w:autoSpaceDN/>
        <w:spacing w:after="0" w:line="276" w:lineRule="auto"/>
        <w:ind w:left="142" w:right="141" w:firstLine="425"/>
        <w:jc w:val="both"/>
        <w:rPr>
          <w:color w:val="000000"/>
          <w:sz w:val="24"/>
          <w:szCs w:val="24"/>
        </w:rPr>
      </w:pPr>
      <w:r w:rsidRPr="00E65904">
        <w:rPr>
          <w:color w:val="000000"/>
          <w:sz w:val="24"/>
          <w:szCs w:val="24"/>
        </w:rPr>
        <w:t>12.9. Стороны под номером договора понимают регистрационный номер договора, указанный со стороны Заказчика. Регистрационный номер договора также указывается во всех документах, предусмотренных в рамках исполнения договора.</w:t>
      </w:r>
    </w:p>
    <w:p w14:paraId="2F6E1A02" w14:textId="3015CBD0" w:rsidR="001F069E" w:rsidRPr="00E65904" w:rsidRDefault="00D35DB4" w:rsidP="00E65904">
      <w:pPr>
        <w:pStyle w:val="a4"/>
        <w:widowControl/>
        <w:autoSpaceDE/>
        <w:autoSpaceDN/>
        <w:spacing w:after="0" w:line="276" w:lineRule="auto"/>
        <w:ind w:left="142" w:right="141" w:firstLine="425"/>
        <w:jc w:val="both"/>
        <w:rPr>
          <w:color w:val="000000"/>
          <w:sz w:val="24"/>
          <w:szCs w:val="24"/>
        </w:rPr>
      </w:pPr>
      <w:r w:rsidRPr="00E65904">
        <w:rPr>
          <w:color w:val="000000"/>
          <w:sz w:val="24"/>
          <w:szCs w:val="24"/>
        </w:rPr>
        <w:lastRenderedPageBreak/>
        <w:t>12.</w:t>
      </w:r>
      <w:r w:rsidR="00F57DF5" w:rsidRPr="00E65904">
        <w:rPr>
          <w:color w:val="000000"/>
          <w:sz w:val="24"/>
          <w:szCs w:val="24"/>
        </w:rPr>
        <w:t>10</w:t>
      </w:r>
      <w:r w:rsidRPr="00E65904">
        <w:rPr>
          <w:color w:val="000000"/>
          <w:sz w:val="24"/>
          <w:szCs w:val="24"/>
        </w:rPr>
        <w:t>. </w:t>
      </w:r>
      <w:r w:rsidR="001F069E" w:rsidRPr="00E65904">
        <w:rPr>
          <w:color w:val="000000"/>
          <w:sz w:val="24"/>
          <w:szCs w:val="24"/>
        </w:rPr>
        <w:t xml:space="preserve">В случае внесения изменений в юридический адрес и/или платежные реквизиты Стороны обязуются незамедлительно проинформировать друг друга об этих изменениях в письменной форме. </w:t>
      </w:r>
    </w:p>
    <w:p w14:paraId="2DE88B61" w14:textId="636119A3" w:rsidR="001F069E" w:rsidRPr="00E65904" w:rsidRDefault="00D35DB4" w:rsidP="00E65904">
      <w:pPr>
        <w:pStyle w:val="a4"/>
        <w:widowControl/>
        <w:autoSpaceDE/>
        <w:autoSpaceDN/>
        <w:spacing w:after="0" w:line="276" w:lineRule="auto"/>
        <w:ind w:left="142" w:right="141" w:firstLine="425"/>
        <w:jc w:val="both"/>
        <w:rPr>
          <w:color w:val="000000"/>
          <w:sz w:val="24"/>
          <w:szCs w:val="24"/>
        </w:rPr>
      </w:pPr>
      <w:r w:rsidRPr="00E65904">
        <w:rPr>
          <w:color w:val="000000"/>
          <w:sz w:val="24"/>
          <w:szCs w:val="24"/>
        </w:rPr>
        <w:t>12.</w:t>
      </w:r>
      <w:r w:rsidR="00F57DF5" w:rsidRPr="00E65904">
        <w:rPr>
          <w:color w:val="000000"/>
          <w:sz w:val="24"/>
          <w:szCs w:val="24"/>
        </w:rPr>
        <w:t>11</w:t>
      </w:r>
      <w:r w:rsidRPr="00E65904">
        <w:rPr>
          <w:color w:val="000000"/>
          <w:sz w:val="24"/>
          <w:szCs w:val="24"/>
        </w:rPr>
        <w:t>. </w:t>
      </w:r>
      <w:r w:rsidR="001F069E" w:rsidRPr="00E65904">
        <w:rPr>
          <w:color w:val="000000"/>
          <w:sz w:val="24"/>
          <w:szCs w:val="24"/>
        </w:rPr>
        <w:t>Настоящий Договор составлен в 2-х экземплярах, по одному экземпляру для каждой из Сторон.</w:t>
      </w:r>
    </w:p>
    <w:p w14:paraId="4D37DB1C" w14:textId="326AC87F" w:rsidR="001F069E" w:rsidRPr="00E65904" w:rsidRDefault="00D35DB4" w:rsidP="00E65904">
      <w:pPr>
        <w:pStyle w:val="a4"/>
        <w:widowControl/>
        <w:autoSpaceDE/>
        <w:autoSpaceDN/>
        <w:spacing w:after="0" w:line="276" w:lineRule="auto"/>
        <w:ind w:left="142" w:right="141" w:firstLine="425"/>
        <w:jc w:val="both"/>
        <w:rPr>
          <w:color w:val="000000"/>
          <w:sz w:val="24"/>
          <w:szCs w:val="24"/>
        </w:rPr>
      </w:pPr>
      <w:r w:rsidRPr="00E65904">
        <w:rPr>
          <w:color w:val="000000"/>
          <w:sz w:val="24"/>
          <w:szCs w:val="24"/>
        </w:rPr>
        <w:t>12.</w:t>
      </w:r>
      <w:r w:rsidR="00F57DF5" w:rsidRPr="00E65904">
        <w:rPr>
          <w:color w:val="000000"/>
          <w:sz w:val="24"/>
          <w:szCs w:val="24"/>
        </w:rPr>
        <w:t>12</w:t>
      </w:r>
      <w:r w:rsidRPr="00E65904">
        <w:rPr>
          <w:color w:val="000000"/>
          <w:sz w:val="24"/>
          <w:szCs w:val="24"/>
        </w:rPr>
        <w:t>. </w:t>
      </w:r>
      <w:r w:rsidR="001F069E" w:rsidRPr="00E65904">
        <w:rPr>
          <w:color w:val="000000"/>
          <w:sz w:val="24"/>
          <w:szCs w:val="24"/>
        </w:rPr>
        <w:t>Настоящий Договор вступает в силу с даты его подписания и действует</w:t>
      </w:r>
      <w:r w:rsidR="00D16D96" w:rsidRPr="00E65904">
        <w:rPr>
          <w:color w:val="000000"/>
          <w:sz w:val="24"/>
          <w:szCs w:val="24"/>
        </w:rPr>
        <w:t xml:space="preserve"> до 31.12.2026, либо до сроков указанных в п. 3.2.</w:t>
      </w:r>
      <w:r w:rsidR="008709A3" w:rsidRPr="00E65904">
        <w:rPr>
          <w:color w:val="000000"/>
          <w:sz w:val="24"/>
          <w:szCs w:val="24"/>
        </w:rPr>
        <w:t xml:space="preserve"> </w:t>
      </w:r>
      <w:r w:rsidR="00D16D96" w:rsidRPr="00E65904">
        <w:rPr>
          <w:color w:val="000000"/>
          <w:sz w:val="24"/>
          <w:szCs w:val="24"/>
        </w:rPr>
        <w:t>(</w:t>
      </w:r>
      <w:r w:rsidR="008709A3" w:rsidRPr="00E65904">
        <w:rPr>
          <w:color w:val="000000"/>
          <w:sz w:val="24"/>
          <w:szCs w:val="24"/>
        </w:rPr>
        <w:t>в части изготовления и поставки</w:t>
      </w:r>
      <w:r w:rsidR="00B916D0" w:rsidRPr="00E65904">
        <w:rPr>
          <w:color w:val="000000"/>
          <w:sz w:val="24"/>
          <w:szCs w:val="24"/>
        </w:rPr>
        <w:t xml:space="preserve"> </w:t>
      </w:r>
      <w:r w:rsidR="007659FE" w:rsidRPr="00E65904">
        <w:rPr>
          <w:color w:val="000000"/>
          <w:sz w:val="24"/>
          <w:szCs w:val="24"/>
        </w:rPr>
        <w:t>Продукции</w:t>
      </w:r>
      <w:bookmarkStart w:id="4" w:name="_Hlk204087871"/>
      <w:r w:rsidR="00D16D96" w:rsidRPr="00E65904">
        <w:rPr>
          <w:color w:val="000000"/>
          <w:sz w:val="24"/>
          <w:szCs w:val="24"/>
        </w:rPr>
        <w:t>) в зависимости от того, какое из указанных событий наступит ранее</w:t>
      </w:r>
      <w:r w:rsidR="00F57DF5" w:rsidRPr="00E65904">
        <w:rPr>
          <w:color w:val="000000"/>
          <w:sz w:val="24"/>
          <w:szCs w:val="24"/>
        </w:rPr>
        <w:t>,</w:t>
      </w:r>
      <w:r w:rsidR="00D16D96" w:rsidRPr="00E65904">
        <w:rPr>
          <w:color w:val="000000"/>
          <w:sz w:val="24"/>
          <w:szCs w:val="24"/>
        </w:rPr>
        <w:t xml:space="preserve"> а</w:t>
      </w:r>
      <w:r w:rsidR="00F57DF5" w:rsidRPr="00E65904">
        <w:rPr>
          <w:color w:val="000000"/>
          <w:sz w:val="24"/>
          <w:szCs w:val="24"/>
        </w:rPr>
        <w:t xml:space="preserve"> в части расчетов и гарантийных обязательств – до их полного исполнения Сторонами.</w:t>
      </w:r>
    </w:p>
    <w:p w14:paraId="1841E0BB" w14:textId="67CD719D" w:rsidR="00F57DF5" w:rsidRPr="00E65904" w:rsidRDefault="00F57DF5" w:rsidP="00E65904">
      <w:pPr>
        <w:pStyle w:val="a4"/>
        <w:widowControl/>
        <w:autoSpaceDE/>
        <w:autoSpaceDN/>
        <w:spacing w:after="0" w:line="276" w:lineRule="auto"/>
        <w:ind w:left="142" w:right="141" w:firstLine="425"/>
        <w:jc w:val="both"/>
        <w:rPr>
          <w:color w:val="000000"/>
          <w:sz w:val="24"/>
          <w:szCs w:val="24"/>
        </w:rPr>
      </w:pPr>
      <w:r w:rsidRPr="00E65904">
        <w:rPr>
          <w:color w:val="000000"/>
          <w:sz w:val="24"/>
          <w:szCs w:val="24"/>
        </w:rPr>
        <w:t>12.13. Во всем остальном, что не предусмотрено настоящим Договором, отношения Сторон регулируются Законодательством РФ.</w:t>
      </w:r>
    </w:p>
    <w:bookmarkEnd w:id="4"/>
    <w:p w14:paraId="72DD96F6" w14:textId="7BA055B7" w:rsidR="001F069E" w:rsidRPr="00E65904" w:rsidRDefault="007659FE" w:rsidP="00E65904">
      <w:pPr>
        <w:pStyle w:val="a4"/>
        <w:widowControl/>
        <w:autoSpaceDE/>
        <w:autoSpaceDN/>
        <w:spacing w:after="0" w:line="276" w:lineRule="auto"/>
        <w:ind w:left="142" w:right="141" w:firstLine="425"/>
        <w:jc w:val="both"/>
        <w:rPr>
          <w:color w:val="000000"/>
          <w:sz w:val="24"/>
          <w:szCs w:val="24"/>
        </w:rPr>
      </w:pPr>
      <w:r w:rsidRPr="00E65904">
        <w:rPr>
          <w:color w:val="000000"/>
          <w:sz w:val="24"/>
          <w:szCs w:val="24"/>
        </w:rPr>
        <w:t>1</w:t>
      </w:r>
      <w:r w:rsidR="00D35DB4" w:rsidRPr="00E65904">
        <w:rPr>
          <w:color w:val="000000"/>
          <w:sz w:val="24"/>
          <w:szCs w:val="24"/>
        </w:rPr>
        <w:t>2</w:t>
      </w:r>
      <w:r w:rsidRPr="00E65904">
        <w:rPr>
          <w:color w:val="000000"/>
          <w:sz w:val="24"/>
          <w:szCs w:val="24"/>
        </w:rPr>
        <w:t>.1</w:t>
      </w:r>
      <w:r w:rsidR="00F57DF5" w:rsidRPr="00E65904">
        <w:rPr>
          <w:color w:val="000000"/>
          <w:sz w:val="24"/>
          <w:szCs w:val="24"/>
        </w:rPr>
        <w:t>4</w:t>
      </w:r>
      <w:r w:rsidR="00D35DB4" w:rsidRPr="00E65904">
        <w:rPr>
          <w:color w:val="000000"/>
          <w:sz w:val="24"/>
          <w:szCs w:val="24"/>
        </w:rPr>
        <w:t>.</w:t>
      </w:r>
      <w:r w:rsidRPr="00E65904">
        <w:rPr>
          <w:color w:val="000000"/>
          <w:sz w:val="24"/>
          <w:szCs w:val="24"/>
        </w:rPr>
        <w:t xml:space="preserve"> </w:t>
      </w:r>
      <w:r w:rsidR="001F069E" w:rsidRPr="00E65904">
        <w:rPr>
          <w:color w:val="000000"/>
          <w:sz w:val="24"/>
          <w:szCs w:val="24"/>
        </w:rPr>
        <w:t>Приложения к настоящему Договор</w:t>
      </w:r>
      <w:r w:rsidRPr="00E65904">
        <w:rPr>
          <w:color w:val="000000"/>
          <w:sz w:val="24"/>
          <w:szCs w:val="24"/>
        </w:rPr>
        <w:t>у</w:t>
      </w:r>
      <w:r w:rsidR="001F069E" w:rsidRPr="00E65904">
        <w:rPr>
          <w:color w:val="000000"/>
          <w:sz w:val="24"/>
          <w:szCs w:val="24"/>
        </w:rPr>
        <w:t>:</w:t>
      </w:r>
    </w:p>
    <w:p w14:paraId="39F55ABF" w14:textId="300C57F0" w:rsidR="001F069E" w:rsidRPr="00E65904" w:rsidRDefault="001F069E" w:rsidP="00E65904">
      <w:pPr>
        <w:pStyle w:val="a4"/>
        <w:widowControl/>
        <w:numPr>
          <w:ilvl w:val="0"/>
          <w:numId w:val="4"/>
        </w:numPr>
        <w:tabs>
          <w:tab w:val="clear" w:pos="1440"/>
          <w:tab w:val="num" w:pos="720"/>
        </w:tabs>
        <w:autoSpaceDE/>
        <w:autoSpaceDN/>
        <w:spacing w:after="0" w:line="276" w:lineRule="auto"/>
        <w:ind w:left="142" w:right="141" w:firstLine="425"/>
        <w:jc w:val="both"/>
        <w:rPr>
          <w:color w:val="000000"/>
          <w:sz w:val="24"/>
          <w:szCs w:val="24"/>
        </w:rPr>
      </w:pPr>
      <w:r w:rsidRPr="00E65904">
        <w:rPr>
          <w:color w:val="000000"/>
          <w:sz w:val="24"/>
          <w:szCs w:val="24"/>
        </w:rPr>
        <w:t>Приложение № 1 – Перечень</w:t>
      </w:r>
      <w:r w:rsidR="00F57DF5" w:rsidRPr="00E65904">
        <w:rPr>
          <w:color w:val="000000"/>
          <w:sz w:val="24"/>
          <w:szCs w:val="24"/>
        </w:rPr>
        <w:t xml:space="preserve"> изготовляемой и</w:t>
      </w:r>
      <w:r w:rsidRPr="00E65904">
        <w:rPr>
          <w:color w:val="000000"/>
          <w:sz w:val="24"/>
          <w:szCs w:val="24"/>
        </w:rPr>
        <w:t xml:space="preserve"> поставляемой </w:t>
      </w:r>
      <w:r w:rsidR="00954806" w:rsidRPr="00E65904">
        <w:rPr>
          <w:color w:val="000000"/>
          <w:sz w:val="24"/>
          <w:szCs w:val="24"/>
        </w:rPr>
        <w:t>П</w:t>
      </w:r>
      <w:r w:rsidRPr="00E65904">
        <w:rPr>
          <w:color w:val="000000"/>
          <w:sz w:val="24"/>
          <w:szCs w:val="24"/>
        </w:rPr>
        <w:t>родукции</w:t>
      </w:r>
      <w:r w:rsidR="00E47AE6" w:rsidRPr="00E65904">
        <w:rPr>
          <w:color w:val="000000"/>
          <w:sz w:val="24"/>
          <w:szCs w:val="24"/>
        </w:rPr>
        <w:t>;</w:t>
      </w:r>
    </w:p>
    <w:p w14:paraId="14A72323" w14:textId="1DC04F08" w:rsidR="001F069E" w:rsidRPr="00E65904" w:rsidRDefault="001F069E" w:rsidP="00E65904">
      <w:pPr>
        <w:pStyle w:val="a4"/>
        <w:widowControl/>
        <w:numPr>
          <w:ilvl w:val="0"/>
          <w:numId w:val="4"/>
        </w:numPr>
        <w:tabs>
          <w:tab w:val="clear" w:pos="1440"/>
          <w:tab w:val="num" w:pos="720"/>
        </w:tabs>
        <w:autoSpaceDE/>
        <w:autoSpaceDN/>
        <w:spacing w:after="0" w:line="276" w:lineRule="auto"/>
        <w:ind w:left="142" w:right="141" w:firstLine="425"/>
        <w:jc w:val="both"/>
        <w:rPr>
          <w:color w:val="000000"/>
          <w:sz w:val="24"/>
          <w:szCs w:val="24"/>
        </w:rPr>
      </w:pPr>
      <w:r w:rsidRPr="00E65904">
        <w:rPr>
          <w:color w:val="000000"/>
          <w:sz w:val="24"/>
          <w:szCs w:val="24"/>
        </w:rPr>
        <w:t>Приложение</w:t>
      </w:r>
      <w:r w:rsidR="00D35DB4" w:rsidRPr="00E65904">
        <w:rPr>
          <w:color w:val="000000"/>
          <w:sz w:val="24"/>
          <w:szCs w:val="24"/>
        </w:rPr>
        <w:t> </w:t>
      </w:r>
      <w:r w:rsidRPr="00E65904">
        <w:rPr>
          <w:color w:val="000000"/>
          <w:sz w:val="24"/>
          <w:szCs w:val="24"/>
        </w:rPr>
        <w:t>№</w:t>
      </w:r>
      <w:r w:rsidR="00D35DB4" w:rsidRPr="00E65904">
        <w:rPr>
          <w:color w:val="000000"/>
          <w:sz w:val="24"/>
          <w:szCs w:val="24"/>
        </w:rPr>
        <w:t> </w:t>
      </w:r>
      <w:r w:rsidRPr="00E65904">
        <w:rPr>
          <w:color w:val="000000"/>
          <w:sz w:val="24"/>
          <w:szCs w:val="24"/>
        </w:rPr>
        <w:t xml:space="preserve">2 </w:t>
      </w:r>
      <w:r w:rsidR="002E5C17" w:rsidRPr="00E65904">
        <w:rPr>
          <w:color w:val="000000"/>
          <w:sz w:val="24"/>
          <w:szCs w:val="24"/>
        </w:rPr>
        <w:t>-</w:t>
      </w:r>
      <w:r w:rsidR="00B66DD7" w:rsidRPr="00E65904">
        <w:rPr>
          <w:color w:val="000000"/>
          <w:sz w:val="24"/>
          <w:szCs w:val="24"/>
        </w:rPr>
        <w:t xml:space="preserve"> Данные о стране происхождения товара</w:t>
      </w:r>
      <w:r w:rsidR="00E47AE6" w:rsidRPr="00E65904">
        <w:rPr>
          <w:color w:val="000000"/>
          <w:sz w:val="24"/>
          <w:szCs w:val="24"/>
        </w:rPr>
        <w:t>;</w:t>
      </w:r>
    </w:p>
    <w:p w14:paraId="6AFBAFB5" w14:textId="36E56BFD" w:rsidR="001F069E" w:rsidRPr="00E65904" w:rsidRDefault="001F069E" w:rsidP="00E65904">
      <w:pPr>
        <w:pStyle w:val="a4"/>
        <w:widowControl/>
        <w:numPr>
          <w:ilvl w:val="0"/>
          <w:numId w:val="4"/>
        </w:numPr>
        <w:tabs>
          <w:tab w:val="clear" w:pos="1440"/>
          <w:tab w:val="num" w:pos="709"/>
        </w:tabs>
        <w:autoSpaceDE/>
        <w:autoSpaceDN/>
        <w:spacing w:after="0" w:line="276" w:lineRule="auto"/>
        <w:ind w:left="142" w:right="141" w:firstLine="425"/>
        <w:jc w:val="both"/>
        <w:rPr>
          <w:color w:val="000000"/>
          <w:sz w:val="24"/>
          <w:szCs w:val="24"/>
        </w:rPr>
      </w:pPr>
      <w:r w:rsidRPr="00E65904">
        <w:rPr>
          <w:color w:val="000000"/>
          <w:sz w:val="24"/>
          <w:szCs w:val="24"/>
        </w:rPr>
        <w:t>Приложение № 3 –</w:t>
      </w:r>
      <w:r w:rsidR="00B66DD7" w:rsidRPr="00E65904">
        <w:rPr>
          <w:color w:val="000000"/>
          <w:sz w:val="24"/>
          <w:szCs w:val="24"/>
        </w:rPr>
        <w:t xml:space="preserve"> Форма по раскрытию информации в отношении всей цепочки собственников, включая бенефициаров (в том числе, конечных)</w:t>
      </w:r>
      <w:r w:rsidR="00E47AE6" w:rsidRPr="00E65904">
        <w:rPr>
          <w:color w:val="000000"/>
          <w:sz w:val="24"/>
          <w:szCs w:val="24"/>
        </w:rPr>
        <w:t>;</w:t>
      </w:r>
    </w:p>
    <w:p w14:paraId="515FD256" w14:textId="3136505F" w:rsidR="00E47AE6" w:rsidRPr="00E65904" w:rsidRDefault="001F069E" w:rsidP="00E65904">
      <w:pPr>
        <w:pStyle w:val="a4"/>
        <w:widowControl/>
        <w:numPr>
          <w:ilvl w:val="0"/>
          <w:numId w:val="4"/>
        </w:numPr>
        <w:tabs>
          <w:tab w:val="clear" w:pos="1440"/>
          <w:tab w:val="num" w:pos="720"/>
        </w:tabs>
        <w:autoSpaceDE/>
        <w:autoSpaceDN/>
        <w:spacing w:after="0" w:line="276" w:lineRule="auto"/>
        <w:ind w:left="142" w:right="141" w:firstLine="425"/>
        <w:jc w:val="both"/>
        <w:rPr>
          <w:color w:val="000000"/>
          <w:sz w:val="24"/>
          <w:szCs w:val="24"/>
        </w:rPr>
      </w:pPr>
      <w:r w:rsidRPr="00E65904">
        <w:rPr>
          <w:color w:val="000000"/>
          <w:sz w:val="24"/>
          <w:szCs w:val="24"/>
        </w:rPr>
        <w:t>Приложение № 4 – Форма согласия на обработку персональных данных</w:t>
      </w:r>
      <w:r w:rsidR="00E47AE6" w:rsidRPr="00E65904">
        <w:rPr>
          <w:color w:val="000000"/>
          <w:sz w:val="24"/>
          <w:szCs w:val="24"/>
        </w:rPr>
        <w:t>;</w:t>
      </w:r>
    </w:p>
    <w:p w14:paraId="1F43806D" w14:textId="5C97C381" w:rsidR="00B916D0" w:rsidRPr="00E65904" w:rsidRDefault="00D35DB4" w:rsidP="00E65904">
      <w:pPr>
        <w:pStyle w:val="a4"/>
        <w:widowControl/>
        <w:numPr>
          <w:ilvl w:val="0"/>
          <w:numId w:val="4"/>
        </w:numPr>
        <w:tabs>
          <w:tab w:val="clear" w:pos="1440"/>
          <w:tab w:val="num" w:pos="720"/>
        </w:tabs>
        <w:autoSpaceDE/>
        <w:autoSpaceDN/>
        <w:spacing w:after="0" w:line="276" w:lineRule="auto"/>
        <w:ind w:left="142" w:right="141" w:firstLine="425"/>
        <w:jc w:val="both"/>
        <w:rPr>
          <w:color w:val="000000"/>
          <w:sz w:val="24"/>
          <w:szCs w:val="24"/>
        </w:rPr>
      </w:pPr>
      <w:r w:rsidRPr="00E65904">
        <w:rPr>
          <w:color w:val="000000"/>
          <w:sz w:val="24"/>
          <w:szCs w:val="24"/>
        </w:rPr>
        <w:t xml:space="preserve">Приложение № 5 – </w:t>
      </w:r>
      <w:r w:rsidR="008A461F" w:rsidRPr="00E65904">
        <w:rPr>
          <w:color w:val="000000"/>
          <w:sz w:val="24"/>
          <w:szCs w:val="24"/>
        </w:rPr>
        <w:t>Рекомендуемая ф</w:t>
      </w:r>
      <w:r w:rsidRPr="00E65904">
        <w:rPr>
          <w:color w:val="000000"/>
          <w:sz w:val="24"/>
          <w:szCs w:val="24"/>
        </w:rPr>
        <w:t xml:space="preserve">орма </w:t>
      </w:r>
      <w:r w:rsidR="00623016" w:rsidRPr="00E65904">
        <w:rPr>
          <w:color w:val="000000"/>
          <w:sz w:val="24"/>
          <w:szCs w:val="24"/>
        </w:rPr>
        <w:t xml:space="preserve">независимой </w:t>
      </w:r>
      <w:r w:rsidRPr="00E65904">
        <w:rPr>
          <w:color w:val="000000"/>
          <w:sz w:val="24"/>
          <w:szCs w:val="24"/>
        </w:rPr>
        <w:t>гарантии</w:t>
      </w:r>
    </w:p>
    <w:p w14:paraId="453414B0" w14:textId="77777777" w:rsidR="00FE120D" w:rsidRPr="00E65904" w:rsidRDefault="00FE120D" w:rsidP="00E65904">
      <w:pPr>
        <w:pStyle w:val="a4"/>
        <w:widowControl/>
        <w:autoSpaceDE/>
        <w:autoSpaceDN/>
        <w:spacing w:after="0" w:line="276" w:lineRule="auto"/>
        <w:ind w:left="142" w:right="141"/>
        <w:jc w:val="both"/>
        <w:rPr>
          <w:color w:val="000000"/>
          <w:sz w:val="24"/>
          <w:szCs w:val="24"/>
        </w:rPr>
      </w:pPr>
    </w:p>
    <w:p w14:paraId="4D05CB9F" w14:textId="7A0A8232" w:rsidR="0071786F" w:rsidRPr="00E65904" w:rsidRDefault="001F069E" w:rsidP="00E65904">
      <w:pPr>
        <w:pStyle w:val="a4"/>
        <w:spacing w:line="276" w:lineRule="auto"/>
        <w:ind w:left="142" w:right="141"/>
        <w:jc w:val="center"/>
        <w:rPr>
          <w:b/>
          <w:color w:val="000000"/>
          <w:sz w:val="24"/>
          <w:szCs w:val="24"/>
        </w:rPr>
      </w:pPr>
      <w:r w:rsidRPr="00E65904">
        <w:rPr>
          <w:b/>
          <w:color w:val="000000"/>
          <w:sz w:val="24"/>
          <w:szCs w:val="24"/>
        </w:rPr>
        <w:t>1</w:t>
      </w:r>
      <w:r w:rsidR="00D35DB4" w:rsidRPr="00E65904">
        <w:rPr>
          <w:b/>
          <w:color w:val="000000"/>
          <w:sz w:val="24"/>
          <w:szCs w:val="24"/>
        </w:rPr>
        <w:t>3</w:t>
      </w:r>
      <w:r w:rsidRPr="00E65904">
        <w:rPr>
          <w:b/>
          <w:color w:val="000000"/>
          <w:sz w:val="24"/>
          <w:szCs w:val="24"/>
        </w:rPr>
        <w:t>. АДРЕСА И РЕКВИЗИТЫ СТОРОН</w:t>
      </w:r>
    </w:p>
    <w:tbl>
      <w:tblPr>
        <w:tblW w:w="10490" w:type="dxa"/>
        <w:tblLook w:val="0000" w:firstRow="0" w:lastRow="0" w:firstColumn="0" w:lastColumn="0" w:noHBand="0" w:noVBand="0"/>
      </w:tblPr>
      <w:tblGrid>
        <w:gridCol w:w="5245"/>
        <w:gridCol w:w="5245"/>
      </w:tblGrid>
      <w:tr w:rsidR="001F069E" w:rsidRPr="00E65904" w14:paraId="060534A5" w14:textId="77777777" w:rsidTr="00156079">
        <w:trPr>
          <w:trHeight w:val="540"/>
        </w:trPr>
        <w:tc>
          <w:tcPr>
            <w:tcW w:w="5245" w:type="dxa"/>
          </w:tcPr>
          <w:p w14:paraId="46F2A06E" w14:textId="5BD21F2E" w:rsidR="001F069E" w:rsidRPr="00E65904" w:rsidRDefault="0071186A" w:rsidP="00E65904">
            <w:pPr>
              <w:pStyle w:val="a4"/>
              <w:spacing w:line="276" w:lineRule="auto"/>
              <w:ind w:left="142" w:right="141"/>
              <w:jc w:val="center"/>
              <w:rPr>
                <w:b/>
                <w:bCs/>
                <w:color w:val="000000"/>
                <w:sz w:val="24"/>
                <w:szCs w:val="24"/>
              </w:rPr>
            </w:pPr>
            <w:r w:rsidRPr="00E65904">
              <w:rPr>
                <w:b/>
                <w:color w:val="000000"/>
                <w:sz w:val="24"/>
                <w:szCs w:val="24"/>
              </w:rPr>
              <w:t>Исполнитель</w:t>
            </w:r>
            <w:r w:rsidR="001F069E" w:rsidRPr="00E65904">
              <w:rPr>
                <w:b/>
                <w:color w:val="000000"/>
                <w:sz w:val="24"/>
                <w:szCs w:val="24"/>
              </w:rPr>
              <w:t>:</w:t>
            </w:r>
          </w:p>
        </w:tc>
        <w:tc>
          <w:tcPr>
            <w:tcW w:w="5245" w:type="dxa"/>
          </w:tcPr>
          <w:p w14:paraId="650182D6" w14:textId="2CDFED32" w:rsidR="001F069E" w:rsidRPr="00E65904" w:rsidRDefault="0071186A" w:rsidP="00E65904">
            <w:pPr>
              <w:pStyle w:val="a4"/>
              <w:spacing w:line="276" w:lineRule="auto"/>
              <w:ind w:left="142" w:right="141"/>
              <w:jc w:val="center"/>
              <w:rPr>
                <w:b/>
                <w:bCs/>
                <w:color w:val="000000"/>
                <w:sz w:val="24"/>
                <w:szCs w:val="24"/>
              </w:rPr>
            </w:pPr>
            <w:r w:rsidRPr="00E65904">
              <w:rPr>
                <w:b/>
                <w:color w:val="000000"/>
                <w:sz w:val="24"/>
                <w:szCs w:val="24"/>
              </w:rPr>
              <w:t>Заказчик</w:t>
            </w:r>
            <w:r w:rsidR="001F069E" w:rsidRPr="00E65904">
              <w:rPr>
                <w:b/>
                <w:color w:val="000000"/>
                <w:sz w:val="24"/>
                <w:szCs w:val="24"/>
              </w:rPr>
              <w:t>:</w:t>
            </w:r>
          </w:p>
        </w:tc>
      </w:tr>
      <w:tr w:rsidR="001F069E" w:rsidRPr="006B7B83" w14:paraId="56089218" w14:textId="77777777" w:rsidTr="00156079">
        <w:trPr>
          <w:trHeight w:val="3818"/>
        </w:trPr>
        <w:tc>
          <w:tcPr>
            <w:tcW w:w="5245" w:type="dxa"/>
          </w:tcPr>
          <w:p w14:paraId="59ADE311" w14:textId="3E71F86B" w:rsidR="001F069E" w:rsidRPr="00E65904" w:rsidRDefault="001F069E" w:rsidP="00E65904">
            <w:pPr>
              <w:spacing w:line="276" w:lineRule="auto"/>
              <w:ind w:left="142" w:right="141"/>
              <w:rPr>
                <w:color w:val="000000"/>
              </w:rPr>
            </w:pPr>
          </w:p>
        </w:tc>
        <w:tc>
          <w:tcPr>
            <w:tcW w:w="5245" w:type="dxa"/>
          </w:tcPr>
          <w:p w14:paraId="7F361CA0" w14:textId="13F54897" w:rsidR="00B916D0" w:rsidRPr="00E65904" w:rsidRDefault="00B916D0" w:rsidP="00E65904">
            <w:pPr>
              <w:snapToGrid w:val="0"/>
              <w:spacing w:line="276" w:lineRule="auto"/>
              <w:ind w:left="142" w:right="141"/>
              <w:rPr>
                <w:b/>
                <w:bCs/>
              </w:rPr>
            </w:pPr>
            <w:r w:rsidRPr="00E65904">
              <w:rPr>
                <w:b/>
                <w:bCs/>
              </w:rPr>
              <w:t>ООО «ПетроЭнергоКонтроль»</w:t>
            </w:r>
          </w:p>
          <w:p w14:paraId="2B3DBEB7" w14:textId="77777777" w:rsidR="00B916D0" w:rsidRPr="00E65904" w:rsidRDefault="00B916D0" w:rsidP="00E65904">
            <w:pPr>
              <w:spacing w:line="276" w:lineRule="auto"/>
              <w:ind w:left="142" w:right="141"/>
              <w:jc w:val="both"/>
            </w:pPr>
            <w:r w:rsidRPr="00E65904">
              <w:t>Юридический и фактический адрес:</w:t>
            </w:r>
          </w:p>
          <w:p w14:paraId="59F51937" w14:textId="0F6B8799" w:rsidR="00B916D0" w:rsidRPr="00E65904" w:rsidRDefault="00B916D0" w:rsidP="00E65904">
            <w:pPr>
              <w:spacing w:line="276" w:lineRule="auto"/>
              <w:ind w:left="142" w:right="141"/>
              <w:jc w:val="both"/>
            </w:pPr>
            <w:r w:rsidRPr="00E65904">
              <w:t>195009, г. Санкт-Петербург, ул. Арсенальная, д.1, корп. 2, лит. А, пом. 1Н-138</w:t>
            </w:r>
          </w:p>
          <w:p w14:paraId="2AD52CD2" w14:textId="77777777" w:rsidR="00B916D0" w:rsidRPr="00E65904" w:rsidRDefault="00B916D0" w:rsidP="00E65904">
            <w:pPr>
              <w:spacing w:line="276" w:lineRule="auto"/>
              <w:ind w:left="142" w:right="141"/>
              <w:jc w:val="both"/>
            </w:pPr>
            <w:r w:rsidRPr="00E65904">
              <w:t>ИНН 7804525498, КПП 780401001</w:t>
            </w:r>
          </w:p>
          <w:p w14:paraId="4F2545F6" w14:textId="77777777" w:rsidR="00B916D0" w:rsidRPr="00E65904" w:rsidRDefault="00B916D0" w:rsidP="00E65904">
            <w:pPr>
              <w:spacing w:line="276" w:lineRule="auto"/>
              <w:ind w:left="142" w:right="141"/>
              <w:jc w:val="both"/>
            </w:pPr>
            <w:r w:rsidRPr="00E65904">
              <w:t>ОГРН 1147847043805</w:t>
            </w:r>
          </w:p>
          <w:p w14:paraId="63F9C7C1" w14:textId="77777777" w:rsidR="00B916D0" w:rsidRPr="00E65904" w:rsidRDefault="00B916D0" w:rsidP="00E65904">
            <w:pPr>
              <w:spacing w:line="276" w:lineRule="auto"/>
              <w:ind w:left="142" w:right="141"/>
              <w:jc w:val="both"/>
            </w:pPr>
            <w:r w:rsidRPr="00E65904">
              <w:t>Банковские реквизиты:</w:t>
            </w:r>
          </w:p>
          <w:p w14:paraId="00712BB5" w14:textId="77777777" w:rsidR="00B916D0" w:rsidRPr="00E65904" w:rsidRDefault="00B916D0" w:rsidP="00E65904">
            <w:pPr>
              <w:spacing w:line="276" w:lineRule="auto"/>
              <w:ind w:left="142" w:right="141"/>
              <w:jc w:val="both"/>
            </w:pPr>
            <w:r w:rsidRPr="00E65904">
              <w:t>Банк: АО «АБ «РОССИЯ»</w:t>
            </w:r>
          </w:p>
          <w:p w14:paraId="10A66425" w14:textId="77777777" w:rsidR="00B916D0" w:rsidRPr="00E65904" w:rsidRDefault="00B916D0" w:rsidP="00E65904">
            <w:pPr>
              <w:spacing w:line="276" w:lineRule="auto"/>
              <w:ind w:left="142" w:right="141"/>
              <w:jc w:val="both"/>
            </w:pPr>
            <w:r w:rsidRPr="00E65904">
              <w:t>Р/</w:t>
            </w:r>
            <w:proofErr w:type="spellStart"/>
            <w:r w:rsidRPr="00E65904">
              <w:t>сч</w:t>
            </w:r>
            <w:proofErr w:type="spellEnd"/>
            <w:r w:rsidRPr="00E65904">
              <w:t>. 40702810500002018920</w:t>
            </w:r>
          </w:p>
          <w:p w14:paraId="5A5CAB6B" w14:textId="77777777" w:rsidR="00B916D0" w:rsidRPr="00E65904" w:rsidRDefault="00B916D0" w:rsidP="00E65904">
            <w:pPr>
              <w:spacing w:line="276" w:lineRule="auto"/>
              <w:ind w:left="142" w:right="141"/>
              <w:jc w:val="both"/>
            </w:pPr>
            <w:r w:rsidRPr="00E65904">
              <w:t>К/</w:t>
            </w:r>
            <w:proofErr w:type="spellStart"/>
            <w:r w:rsidRPr="00E65904">
              <w:t>сч</w:t>
            </w:r>
            <w:proofErr w:type="spellEnd"/>
            <w:r w:rsidRPr="00E65904">
              <w:t>. 30101810800000000861</w:t>
            </w:r>
          </w:p>
          <w:p w14:paraId="3D654E36" w14:textId="40CFB7A6" w:rsidR="00B916D0" w:rsidRPr="00E65904" w:rsidRDefault="00B916D0" w:rsidP="00E65904">
            <w:pPr>
              <w:spacing w:line="276" w:lineRule="auto"/>
              <w:ind w:left="142" w:right="141"/>
              <w:jc w:val="both"/>
            </w:pPr>
            <w:r w:rsidRPr="00E65904">
              <w:t>БИК 044030861</w:t>
            </w:r>
          </w:p>
          <w:p w14:paraId="32FAE4D2" w14:textId="1C6973EE" w:rsidR="00B916D0" w:rsidRPr="00E65904" w:rsidRDefault="00B916D0" w:rsidP="00E65904">
            <w:pPr>
              <w:spacing w:line="276" w:lineRule="auto"/>
              <w:ind w:left="142" w:right="141"/>
              <w:jc w:val="both"/>
              <w:rPr>
                <w:b/>
                <w:bCs/>
              </w:rPr>
            </w:pPr>
            <w:r w:rsidRPr="00E65904">
              <w:t xml:space="preserve">Тел.: +7 (812) 610-57-01 </w:t>
            </w:r>
          </w:p>
          <w:p w14:paraId="5E2912A5" w14:textId="0D957EEE" w:rsidR="00B916D0" w:rsidRPr="00E65904" w:rsidRDefault="00B916D0" w:rsidP="00E65904">
            <w:pPr>
              <w:spacing w:line="276" w:lineRule="auto"/>
              <w:ind w:left="142" w:right="141"/>
              <w:jc w:val="both"/>
              <w:rPr>
                <w:lang w:val="en-US"/>
              </w:rPr>
            </w:pPr>
            <w:r w:rsidRPr="00E65904">
              <w:rPr>
                <w:lang w:val="en-US"/>
              </w:rPr>
              <w:t>e-mail: okv</w:t>
            </w:r>
            <w:r w:rsidR="009F47B7" w:rsidRPr="00E65904">
              <w:rPr>
                <w:lang w:val="en-US"/>
              </w:rPr>
              <w:t>@</w:t>
            </w:r>
            <w:r w:rsidRPr="00E65904">
              <w:rPr>
                <w:lang w:val="en-US"/>
              </w:rPr>
              <w:t xml:space="preserve">pec.org.ru </w:t>
            </w:r>
          </w:p>
          <w:p w14:paraId="4E7E156B" w14:textId="48F17BEF" w:rsidR="0071186A" w:rsidRPr="00E65904" w:rsidRDefault="0071186A" w:rsidP="00E65904">
            <w:pPr>
              <w:spacing w:line="276" w:lineRule="auto"/>
              <w:ind w:left="142" w:right="141"/>
              <w:rPr>
                <w:color w:val="000000"/>
                <w:lang w:val="en-US"/>
              </w:rPr>
            </w:pPr>
          </w:p>
        </w:tc>
      </w:tr>
      <w:tr w:rsidR="001F069E" w:rsidRPr="00E65904" w14:paraId="1AA60FD3" w14:textId="77777777" w:rsidTr="00156079">
        <w:trPr>
          <w:trHeight w:val="624"/>
        </w:trPr>
        <w:tc>
          <w:tcPr>
            <w:tcW w:w="5245" w:type="dxa"/>
          </w:tcPr>
          <w:p w14:paraId="20E5640E" w14:textId="77777777" w:rsidR="00352269" w:rsidRPr="00E65904" w:rsidRDefault="00352269" w:rsidP="00E65904">
            <w:pPr>
              <w:spacing w:line="276" w:lineRule="auto"/>
              <w:ind w:left="142" w:right="141"/>
              <w:jc w:val="center"/>
              <w:rPr>
                <w:b/>
                <w:color w:val="000000"/>
                <w:lang w:val="en-US"/>
              </w:rPr>
            </w:pPr>
          </w:p>
          <w:p w14:paraId="78FF8700" w14:textId="77777777" w:rsidR="00352269" w:rsidRPr="00E65904" w:rsidRDefault="00352269" w:rsidP="00E65904">
            <w:pPr>
              <w:spacing w:line="276" w:lineRule="auto"/>
              <w:ind w:left="142" w:right="141"/>
              <w:jc w:val="center"/>
              <w:rPr>
                <w:b/>
                <w:color w:val="000000"/>
                <w:lang w:val="en-US"/>
              </w:rPr>
            </w:pPr>
          </w:p>
          <w:p w14:paraId="21D995F6" w14:textId="4F11CD58" w:rsidR="001F069E" w:rsidRPr="00E65904" w:rsidRDefault="0071186A" w:rsidP="00E65904">
            <w:pPr>
              <w:spacing w:line="276" w:lineRule="auto"/>
              <w:ind w:left="142" w:right="141"/>
              <w:jc w:val="center"/>
              <w:rPr>
                <w:b/>
                <w:color w:val="000000"/>
              </w:rPr>
            </w:pPr>
            <w:r w:rsidRPr="00E65904">
              <w:rPr>
                <w:b/>
                <w:color w:val="000000"/>
              </w:rPr>
              <w:t>Исполнитель</w:t>
            </w:r>
            <w:r w:rsidR="001F069E" w:rsidRPr="00E65904">
              <w:rPr>
                <w:b/>
                <w:color w:val="000000"/>
              </w:rPr>
              <w:t>:</w:t>
            </w:r>
          </w:p>
          <w:p w14:paraId="335ABFC8" w14:textId="77777777" w:rsidR="001F069E" w:rsidRPr="00E65904" w:rsidRDefault="001F069E" w:rsidP="00E65904">
            <w:pPr>
              <w:spacing w:line="276" w:lineRule="auto"/>
              <w:ind w:left="142" w:right="141"/>
              <w:jc w:val="center"/>
              <w:rPr>
                <w:b/>
                <w:color w:val="000000"/>
              </w:rPr>
            </w:pPr>
          </w:p>
          <w:p w14:paraId="3B7C2516" w14:textId="79B52435" w:rsidR="001F069E" w:rsidRPr="00E65904" w:rsidRDefault="001F069E" w:rsidP="00E65904">
            <w:pPr>
              <w:spacing w:line="276" w:lineRule="auto"/>
              <w:ind w:left="142" w:right="141"/>
            </w:pPr>
            <w:r w:rsidRPr="00E65904">
              <w:t>_________________ /</w:t>
            </w:r>
            <w:r w:rsidR="0071186A" w:rsidRPr="00E65904">
              <w:t xml:space="preserve">_________________/ </w:t>
            </w:r>
            <w:r w:rsidRPr="00E65904">
              <w:t xml:space="preserve"> </w:t>
            </w:r>
          </w:p>
          <w:p w14:paraId="24A79722" w14:textId="77777777" w:rsidR="001F069E" w:rsidRPr="00E65904" w:rsidRDefault="001F069E" w:rsidP="00E65904">
            <w:pPr>
              <w:spacing w:line="276" w:lineRule="auto"/>
              <w:ind w:left="142" w:right="141"/>
              <w:jc w:val="center"/>
              <w:rPr>
                <w:color w:val="000000"/>
              </w:rPr>
            </w:pPr>
          </w:p>
        </w:tc>
        <w:tc>
          <w:tcPr>
            <w:tcW w:w="5245" w:type="dxa"/>
          </w:tcPr>
          <w:p w14:paraId="6D32C08D" w14:textId="77777777" w:rsidR="00352269" w:rsidRPr="00E65904" w:rsidRDefault="00352269" w:rsidP="00E65904">
            <w:pPr>
              <w:spacing w:line="276" w:lineRule="auto"/>
              <w:ind w:right="141"/>
              <w:rPr>
                <w:b/>
                <w:color w:val="000000"/>
              </w:rPr>
            </w:pPr>
          </w:p>
          <w:p w14:paraId="4C5DBA88" w14:textId="1B3C23B6" w:rsidR="001F069E" w:rsidRPr="00E65904" w:rsidRDefault="0071186A" w:rsidP="00E65904">
            <w:pPr>
              <w:spacing w:line="276" w:lineRule="auto"/>
              <w:ind w:left="142" w:right="141"/>
              <w:jc w:val="center"/>
              <w:rPr>
                <w:b/>
                <w:color w:val="000000"/>
              </w:rPr>
            </w:pPr>
            <w:r w:rsidRPr="00E65904">
              <w:rPr>
                <w:b/>
                <w:color w:val="000000"/>
              </w:rPr>
              <w:t>Заказчик</w:t>
            </w:r>
            <w:r w:rsidR="001F069E" w:rsidRPr="00E65904">
              <w:rPr>
                <w:b/>
                <w:color w:val="000000"/>
              </w:rPr>
              <w:t>:</w:t>
            </w:r>
          </w:p>
          <w:p w14:paraId="42C9E2AD" w14:textId="1F1AF5A6" w:rsidR="001F069E" w:rsidRPr="00E65904" w:rsidRDefault="00352269" w:rsidP="00E65904">
            <w:pPr>
              <w:spacing w:line="276" w:lineRule="auto"/>
              <w:ind w:left="142" w:right="141"/>
              <w:jc w:val="center"/>
              <w:rPr>
                <w:b/>
                <w:color w:val="000000"/>
              </w:rPr>
            </w:pPr>
            <w:r w:rsidRPr="00E65904">
              <w:rPr>
                <w:b/>
                <w:color w:val="000000"/>
              </w:rPr>
              <w:t>Г</w:t>
            </w:r>
            <w:r w:rsidR="00937206" w:rsidRPr="00E65904">
              <w:rPr>
                <w:b/>
                <w:color w:val="000000"/>
              </w:rPr>
              <w:t>енеральный директор</w:t>
            </w:r>
          </w:p>
          <w:p w14:paraId="684E9FA5" w14:textId="77777777" w:rsidR="00352269" w:rsidRPr="00E65904" w:rsidRDefault="00352269" w:rsidP="00E65904">
            <w:pPr>
              <w:spacing w:line="276" w:lineRule="auto"/>
              <w:ind w:left="142" w:right="141"/>
              <w:jc w:val="center"/>
              <w:rPr>
                <w:b/>
                <w:color w:val="000000"/>
              </w:rPr>
            </w:pPr>
          </w:p>
          <w:p w14:paraId="5609D692" w14:textId="1B810C42" w:rsidR="001F069E" w:rsidRPr="00E65904" w:rsidRDefault="00352269" w:rsidP="00E65904">
            <w:pPr>
              <w:spacing w:line="276" w:lineRule="auto"/>
              <w:ind w:left="142" w:right="141"/>
            </w:pPr>
            <w:r w:rsidRPr="00E65904">
              <w:t xml:space="preserve">          </w:t>
            </w:r>
            <w:r w:rsidR="001F069E" w:rsidRPr="00E65904">
              <w:t>_________________ /</w:t>
            </w:r>
            <w:r w:rsidR="00185985" w:rsidRPr="00E65904">
              <w:t xml:space="preserve"> Ильин Н.В.</w:t>
            </w:r>
            <w:r w:rsidR="001F069E" w:rsidRPr="00E65904">
              <w:t xml:space="preserve">/ </w:t>
            </w:r>
          </w:p>
          <w:p w14:paraId="52798311" w14:textId="64723A7B" w:rsidR="001F069E" w:rsidRPr="00E65904" w:rsidRDefault="00352269" w:rsidP="00E65904">
            <w:pPr>
              <w:spacing w:line="276" w:lineRule="auto"/>
              <w:ind w:left="142" w:right="141"/>
              <w:jc w:val="center"/>
              <w:rPr>
                <w:color w:val="000000"/>
              </w:rPr>
            </w:pPr>
            <w:r w:rsidRPr="00E65904">
              <w:rPr>
                <w:color w:val="000000"/>
              </w:rPr>
              <w:t xml:space="preserve">   </w:t>
            </w:r>
          </w:p>
        </w:tc>
      </w:tr>
    </w:tbl>
    <w:p w14:paraId="6FB9D3A9" w14:textId="3F552309" w:rsidR="001F069E" w:rsidRPr="005A54E8" w:rsidRDefault="001F069E" w:rsidP="00B916D0">
      <w:pPr>
        <w:jc w:val="right"/>
        <w:rPr>
          <w:color w:val="000000"/>
        </w:rPr>
      </w:pPr>
      <w:r w:rsidRPr="0042646E">
        <w:rPr>
          <w:color w:val="000000"/>
        </w:rPr>
        <w:br w:type="page"/>
      </w:r>
      <w:r w:rsidRPr="005A54E8">
        <w:rPr>
          <w:color w:val="000000"/>
        </w:rPr>
        <w:lastRenderedPageBreak/>
        <w:t>Приложение №</w:t>
      </w:r>
      <w:r w:rsidR="006E2A01" w:rsidRPr="005A54E8">
        <w:rPr>
          <w:color w:val="000000"/>
        </w:rPr>
        <w:t xml:space="preserve"> </w:t>
      </w:r>
      <w:r w:rsidRPr="005A54E8">
        <w:rPr>
          <w:color w:val="000000"/>
        </w:rPr>
        <w:t>1</w:t>
      </w:r>
    </w:p>
    <w:p w14:paraId="46F9FB92" w14:textId="77777777" w:rsidR="001F069E" w:rsidRPr="005A54E8" w:rsidRDefault="001F069E" w:rsidP="00B916D0">
      <w:pPr>
        <w:jc w:val="right"/>
        <w:rPr>
          <w:color w:val="000000"/>
        </w:rPr>
      </w:pPr>
      <w:r w:rsidRPr="005A54E8">
        <w:rPr>
          <w:color w:val="000000"/>
        </w:rPr>
        <w:t>к Договору №________</w:t>
      </w:r>
    </w:p>
    <w:p w14:paraId="2CD7A495" w14:textId="38B82D73" w:rsidR="001F069E" w:rsidRPr="0071786F" w:rsidRDefault="001F069E" w:rsidP="0071786F">
      <w:pPr>
        <w:jc w:val="right"/>
        <w:rPr>
          <w:color w:val="000000"/>
        </w:rPr>
      </w:pPr>
      <w:r w:rsidRPr="005A54E8">
        <w:rPr>
          <w:color w:val="000000"/>
        </w:rPr>
        <w:t>от «____» ____________ 20</w:t>
      </w:r>
      <w:r w:rsidR="00D80ECD" w:rsidRPr="005A54E8">
        <w:rPr>
          <w:color w:val="000000"/>
        </w:rPr>
        <w:t>2</w:t>
      </w:r>
      <w:r w:rsidR="008A461F" w:rsidRPr="005A54E8">
        <w:rPr>
          <w:color w:val="000000"/>
        </w:rPr>
        <w:t>6</w:t>
      </w:r>
      <w:r w:rsidRPr="005A54E8">
        <w:rPr>
          <w:color w:val="000000"/>
        </w:rPr>
        <w:t xml:space="preserve"> г.</w:t>
      </w:r>
    </w:p>
    <w:p w14:paraId="790E5700" w14:textId="77777777" w:rsidR="00BE5567" w:rsidRPr="005A54E8" w:rsidRDefault="001F069E" w:rsidP="00B916D0">
      <w:pPr>
        <w:jc w:val="center"/>
        <w:rPr>
          <w:b/>
        </w:rPr>
      </w:pPr>
      <w:r w:rsidRPr="005A54E8">
        <w:rPr>
          <w:b/>
        </w:rPr>
        <w:t xml:space="preserve">Перечень </w:t>
      </w:r>
      <w:r w:rsidR="00BE5567" w:rsidRPr="005A54E8">
        <w:rPr>
          <w:b/>
        </w:rPr>
        <w:t xml:space="preserve">изготавливаемой </w:t>
      </w:r>
    </w:p>
    <w:p w14:paraId="740E2425" w14:textId="074EC46C" w:rsidR="001F069E" w:rsidRPr="005A54E8" w:rsidRDefault="00BE5567" w:rsidP="00BE5567">
      <w:pPr>
        <w:jc w:val="center"/>
        <w:rPr>
          <w:b/>
        </w:rPr>
      </w:pPr>
      <w:r w:rsidRPr="005A54E8">
        <w:rPr>
          <w:b/>
        </w:rPr>
        <w:t xml:space="preserve">и </w:t>
      </w:r>
      <w:r w:rsidR="001F069E" w:rsidRPr="005A54E8">
        <w:rPr>
          <w:b/>
        </w:rPr>
        <w:t xml:space="preserve">поставляемой </w:t>
      </w:r>
      <w:r w:rsidR="00926E02">
        <w:rPr>
          <w:b/>
        </w:rPr>
        <w:t>П</w:t>
      </w:r>
      <w:r w:rsidR="001F069E" w:rsidRPr="005A54E8">
        <w:rPr>
          <w:b/>
        </w:rPr>
        <w:t>родукции</w:t>
      </w:r>
      <w:r w:rsidR="009829F1" w:rsidRPr="005A54E8">
        <w:rPr>
          <w:b/>
        </w:rPr>
        <w:t xml:space="preserve"> </w:t>
      </w:r>
    </w:p>
    <w:p w14:paraId="5D8D8A36" w14:textId="19B64C2E" w:rsidR="001F069E" w:rsidRPr="005A54E8" w:rsidRDefault="001F069E" w:rsidP="0071786F">
      <w:pPr>
        <w:rPr>
          <w:b/>
          <w:color w:val="000000"/>
        </w:rPr>
      </w:pPr>
    </w:p>
    <w:p w14:paraId="541964A5" w14:textId="3B684F35" w:rsidR="00442D32" w:rsidRPr="005A54E8" w:rsidRDefault="00352269" w:rsidP="00B916D0">
      <w:pPr>
        <w:tabs>
          <w:tab w:val="left" w:pos="420"/>
        </w:tabs>
        <w:spacing w:before="100"/>
        <w:jc w:val="both"/>
        <w:rPr>
          <w:bCs/>
        </w:rPr>
      </w:pPr>
      <w:r>
        <w:tab/>
      </w:r>
      <w:r w:rsidR="00442D32" w:rsidRPr="005A54E8">
        <w:t xml:space="preserve">1. Согласно условиям договора № ____ от </w:t>
      </w:r>
      <w:r w:rsidR="00442D32" w:rsidRPr="005A54E8">
        <w:rPr>
          <w:bCs/>
        </w:rPr>
        <w:t>___ _____________202</w:t>
      </w:r>
      <w:r w:rsidR="008A461F" w:rsidRPr="005A54E8">
        <w:rPr>
          <w:bCs/>
        </w:rPr>
        <w:t>6</w:t>
      </w:r>
      <w:r w:rsidR="00442D32" w:rsidRPr="005A54E8">
        <w:rPr>
          <w:bCs/>
        </w:rPr>
        <w:t xml:space="preserve"> г. (далее – Договор) Исполнитель обязуется передать в собственность Заказчика</w:t>
      </w:r>
      <w:r w:rsidR="006B3C44" w:rsidRPr="005A54E8">
        <w:rPr>
          <w:bCs/>
        </w:rPr>
        <w:t xml:space="preserve"> следующую</w:t>
      </w:r>
      <w:r w:rsidR="00442D32" w:rsidRPr="005A54E8">
        <w:rPr>
          <w:bCs/>
        </w:rPr>
        <w:t xml:space="preserve"> </w:t>
      </w:r>
      <w:r w:rsidR="00797AB5" w:rsidRPr="005A54E8">
        <w:rPr>
          <w:bCs/>
        </w:rPr>
        <w:t xml:space="preserve">имиджевую </w:t>
      </w:r>
      <w:r w:rsidR="00442D32" w:rsidRPr="005A54E8">
        <w:rPr>
          <w:bCs/>
        </w:rPr>
        <w:t>продукцию:</w:t>
      </w:r>
    </w:p>
    <w:p w14:paraId="01953A4C" w14:textId="77777777" w:rsidR="00442D32" w:rsidRPr="005A54E8" w:rsidRDefault="00442D32" w:rsidP="00B916D0">
      <w:pPr>
        <w:jc w:val="right"/>
        <w:rPr>
          <w:b/>
          <w:color w:val="000000"/>
        </w:rPr>
      </w:pPr>
    </w:p>
    <w:tbl>
      <w:tblPr>
        <w:tblW w:w="10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2"/>
        <w:gridCol w:w="2694"/>
        <w:gridCol w:w="2835"/>
        <w:gridCol w:w="708"/>
        <w:gridCol w:w="1277"/>
        <w:gridCol w:w="1133"/>
        <w:gridCol w:w="1276"/>
      </w:tblGrid>
      <w:tr w:rsidR="00297831" w:rsidRPr="005A54E8" w14:paraId="1D30114B" w14:textId="2392933B" w:rsidTr="00BC6F2E">
        <w:trPr>
          <w:trHeight w:val="734"/>
        </w:trPr>
        <w:tc>
          <w:tcPr>
            <w:tcW w:w="562" w:type="dxa"/>
          </w:tcPr>
          <w:p w14:paraId="19FC33AE" w14:textId="77777777" w:rsidR="00297831" w:rsidRPr="005A54E8" w:rsidRDefault="00297831" w:rsidP="00B916D0">
            <w:pPr>
              <w:jc w:val="center"/>
              <w:rPr>
                <w:b/>
                <w:color w:val="000000"/>
              </w:rPr>
            </w:pPr>
            <w:r w:rsidRPr="005A54E8">
              <w:rPr>
                <w:b/>
                <w:color w:val="000000"/>
              </w:rPr>
              <w:t>№ п/п</w:t>
            </w:r>
          </w:p>
        </w:tc>
        <w:tc>
          <w:tcPr>
            <w:tcW w:w="2694" w:type="dxa"/>
          </w:tcPr>
          <w:p w14:paraId="7B574990" w14:textId="3131D39F" w:rsidR="00297831" w:rsidRPr="005A54E8" w:rsidRDefault="00297831" w:rsidP="00B916D0">
            <w:pPr>
              <w:ind w:left="360"/>
              <w:jc w:val="center"/>
              <w:rPr>
                <w:b/>
                <w:color w:val="000000"/>
              </w:rPr>
            </w:pPr>
            <w:r>
              <w:rPr>
                <w:b/>
                <w:color w:val="000000"/>
              </w:rPr>
              <w:t>Наименование</w:t>
            </w:r>
          </w:p>
        </w:tc>
        <w:tc>
          <w:tcPr>
            <w:tcW w:w="2835" w:type="dxa"/>
            <w:tcBorders>
              <w:right w:val="single" w:sz="4" w:space="0" w:color="auto"/>
            </w:tcBorders>
          </w:tcPr>
          <w:p w14:paraId="5EAE11B9" w14:textId="10566779" w:rsidR="00297831" w:rsidRPr="005A54E8" w:rsidRDefault="00BC6F2E" w:rsidP="00B916D0">
            <w:pPr>
              <w:tabs>
                <w:tab w:val="left" w:pos="497"/>
              </w:tabs>
              <w:jc w:val="center"/>
              <w:rPr>
                <w:b/>
                <w:color w:val="000000"/>
              </w:rPr>
            </w:pPr>
            <w:r>
              <w:rPr>
                <w:b/>
                <w:color w:val="000000"/>
              </w:rPr>
              <w:t>Характеристики продукции</w:t>
            </w:r>
          </w:p>
        </w:tc>
        <w:tc>
          <w:tcPr>
            <w:tcW w:w="708" w:type="dxa"/>
            <w:tcBorders>
              <w:right w:val="single" w:sz="4" w:space="0" w:color="auto"/>
            </w:tcBorders>
          </w:tcPr>
          <w:p w14:paraId="78C7469C" w14:textId="29AFDDC6" w:rsidR="00297831" w:rsidRPr="005A54E8" w:rsidRDefault="00297831" w:rsidP="00B916D0">
            <w:pPr>
              <w:tabs>
                <w:tab w:val="left" w:pos="497"/>
              </w:tabs>
              <w:jc w:val="center"/>
              <w:rPr>
                <w:b/>
                <w:color w:val="000000"/>
              </w:rPr>
            </w:pPr>
            <w:r>
              <w:rPr>
                <w:b/>
                <w:color w:val="000000"/>
              </w:rPr>
              <w:t>Ед. из</w:t>
            </w:r>
            <w:r w:rsidR="00BC6F2E">
              <w:rPr>
                <w:b/>
                <w:color w:val="000000"/>
              </w:rPr>
              <w:t>м.</w:t>
            </w:r>
          </w:p>
        </w:tc>
        <w:tc>
          <w:tcPr>
            <w:tcW w:w="1277" w:type="dxa"/>
            <w:tcBorders>
              <w:left w:val="single" w:sz="4" w:space="0" w:color="auto"/>
            </w:tcBorders>
          </w:tcPr>
          <w:p w14:paraId="56EABC26" w14:textId="5EB59FFB" w:rsidR="00297831" w:rsidRPr="005A54E8" w:rsidRDefault="00297831" w:rsidP="00B916D0">
            <w:pPr>
              <w:tabs>
                <w:tab w:val="left" w:pos="497"/>
              </w:tabs>
              <w:jc w:val="center"/>
              <w:rPr>
                <w:b/>
                <w:color w:val="000000"/>
              </w:rPr>
            </w:pPr>
            <w:r w:rsidRPr="005A54E8">
              <w:rPr>
                <w:b/>
                <w:color w:val="000000"/>
              </w:rPr>
              <w:t>Тираж</w:t>
            </w:r>
          </w:p>
        </w:tc>
        <w:tc>
          <w:tcPr>
            <w:tcW w:w="1133" w:type="dxa"/>
          </w:tcPr>
          <w:p w14:paraId="0640E4C3" w14:textId="77777777" w:rsidR="00297831" w:rsidRPr="005A54E8" w:rsidRDefault="00297831" w:rsidP="00B916D0">
            <w:pPr>
              <w:jc w:val="center"/>
              <w:rPr>
                <w:b/>
                <w:color w:val="000000"/>
              </w:rPr>
            </w:pPr>
            <w:r w:rsidRPr="005A54E8">
              <w:rPr>
                <w:b/>
                <w:color w:val="000000"/>
              </w:rPr>
              <w:t xml:space="preserve">Цена, руб./шт. без НДС </w:t>
            </w:r>
          </w:p>
          <w:p w14:paraId="0294AFFC" w14:textId="77777777" w:rsidR="00297831" w:rsidRPr="005A54E8" w:rsidRDefault="00297831" w:rsidP="00B916D0">
            <w:pPr>
              <w:jc w:val="center"/>
              <w:rPr>
                <w:b/>
                <w:color w:val="000000"/>
              </w:rPr>
            </w:pPr>
          </w:p>
        </w:tc>
        <w:tc>
          <w:tcPr>
            <w:tcW w:w="1276" w:type="dxa"/>
          </w:tcPr>
          <w:p w14:paraId="4AA23A4E" w14:textId="1197AA3B" w:rsidR="00297831" w:rsidRPr="005A54E8" w:rsidRDefault="00297831" w:rsidP="00B916D0">
            <w:pPr>
              <w:jc w:val="center"/>
              <w:rPr>
                <w:b/>
                <w:color w:val="000000"/>
              </w:rPr>
            </w:pPr>
            <w:r w:rsidRPr="005A54E8">
              <w:rPr>
                <w:b/>
                <w:color w:val="000000"/>
              </w:rPr>
              <w:t xml:space="preserve">Цена тиража руб. без НДС </w:t>
            </w:r>
          </w:p>
        </w:tc>
      </w:tr>
      <w:tr w:rsidR="00297831" w:rsidRPr="005A54E8" w14:paraId="4DF818F7" w14:textId="77C97BAD" w:rsidTr="00BC6F2E">
        <w:trPr>
          <w:trHeight w:val="337"/>
        </w:trPr>
        <w:tc>
          <w:tcPr>
            <w:tcW w:w="562" w:type="dxa"/>
            <w:tcBorders>
              <w:right w:val="single" w:sz="4" w:space="0" w:color="auto"/>
            </w:tcBorders>
          </w:tcPr>
          <w:p w14:paraId="4E8B9BB7" w14:textId="77777777" w:rsidR="00297831" w:rsidRPr="005A54E8" w:rsidRDefault="00297831" w:rsidP="00B916D0">
            <w:pPr>
              <w:jc w:val="right"/>
              <w:rPr>
                <w:b/>
                <w:color w:val="000000"/>
              </w:rPr>
            </w:pPr>
            <w:r w:rsidRPr="005A54E8">
              <w:rPr>
                <w:b/>
                <w:color w:val="000000"/>
              </w:rPr>
              <w:t>1</w:t>
            </w:r>
          </w:p>
        </w:tc>
        <w:tc>
          <w:tcPr>
            <w:tcW w:w="2694" w:type="dxa"/>
            <w:tcBorders>
              <w:left w:val="single" w:sz="4" w:space="0" w:color="auto"/>
              <w:right w:val="single" w:sz="4" w:space="0" w:color="auto"/>
            </w:tcBorders>
          </w:tcPr>
          <w:p w14:paraId="5CE1A401" w14:textId="4E02BFAA" w:rsidR="00297831" w:rsidRPr="0071786F" w:rsidRDefault="00297831" w:rsidP="00536360">
            <w:pPr>
              <w:pStyle w:val="Default"/>
              <w:rPr>
                <w:b/>
                <w:sz w:val="22"/>
                <w:szCs w:val="22"/>
              </w:rPr>
            </w:pPr>
            <w:r w:rsidRPr="0071786F">
              <w:rPr>
                <w:b/>
                <w:sz w:val="22"/>
                <w:szCs w:val="22"/>
              </w:rPr>
              <w:t>Настенный календарь ТРИО на 2027 год (с индивидуальным дизайном)</w:t>
            </w:r>
          </w:p>
        </w:tc>
        <w:tc>
          <w:tcPr>
            <w:tcW w:w="2835" w:type="dxa"/>
            <w:tcBorders>
              <w:left w:val="single" w:sz="4" w:space="0" w:color="auto"/>
              <w:right w:val="single" w:sz="4" w:space="0" w:color="auto"/>
            </w:tcBorders>
          </w:tcPr>
          <w:p w14:paraId="575DA31D" w14:textId="11694631" w:rsidR="00297831" w:rsidRPr="005A54E8" w:rsidRDefault="00297831" w:rsidP="00B916D0"/>
        </w:tc>
        <w:tc>
          <w:tcPr>
            <w:tcW w:w="708" w:type="dxa"/>
            <w:tcBorders>
              <w:left w:val="single" w:sz="4" w:space="0" w:color="auto"/>
              <w:right w:val="single" w:sz="4" w:space="0" w:color="auto"/>
            </w:tcBorders>
          </w:tcPr>
          <w:p w14:paraId="06C7075F" w14:textId="13D72419" w:rsidR="00297831" w:rsidRDefault="00377E04" w:rsidP="00B916D0">
            <w:pPr>
              <w:jc w:val="center"/>
            </w:pPr>
            <w:r>
              <w:t xml:space="preserve">шт. </w:t>
            </w:r>
          </w:p>
        </w:tc>
        <w:tc>
          <w:tcPr>
            <w:tcW w:w="1277" w:type="dxa"/>
            <w:tcBorders>
              <w:left w:val="single" w:sz="4" w:space="0" w:color="auto"/>
              <w:right w:val="single" w:sz="4" w:space="0" w:color="auto"/>
            </w:tcBorders>
          </w:tcPr>
          <w:p w14:paraId="3E4766D4" w14:textId="0FECB421" w:rsidR="00297831" w:rsidRPr="005A54E8" w:rsidRDefault="00297831" w:rsidP="00B916D0">
            <w:pPr>
              <w:jc w:val="center"/>
            </w:pPr>
            <w:r>
              <w:t>200</w:t>
            </w:r>
          </w:p>
        </w:tc>
        <w:tc>
          <w:tcPr>
            <w:tcW w:w="1133" w:type="dxa"/>
            <w:tcBorders>
              <w:left w:val="single" w:sz="4" w:space="0" w:color="auto"/>
            </w:tcBorders>
          </w:tcPr>
          <w:p w14:paraId="54409DF1" w14:textId="337FD9EB" w:rsidR="00297831" w:rsidRPr="005A54E8" w:rsidRDefault="00297831" w:rsidP="00B916D0">
            <w:pPr>
              <w:jc w:val="center"/>
            </w:pPr>
          </w:p>
        </w:tc>
        <w:tc>
          <w:tcPr>
            <w:tcW w:w="1276" w:type="dxa"/>
            <w:tcBorders>
              <w:left w:val="single" w:sz="4" w:space="0" w:color="auto"/>
            </w:tcBorders>
          </w:tcPr>
          <w:p w14:paraId="69EFFF13" w14:textId="5B2848DB" w:rsidR="00297831" w:rsidRPr="005A54E8" w:rsidRDefault="00297831" w:rsidP="00B916D0">
            <w:pPr>
              <w:jc w:val="center"/>
            </w:pPr>
          </w:p>
        </w:tc>
      </w:tr>
      <w:tr w:rsidR="00297831" w:rsidRPr="005A54E8" w14:paraId="5FE684AC" w14:textId="4EBDEEC9" w:rsidTr="00BC6F2E">
        <w:trPr>
          <w:trHeight w:val="340"/>
        </w:trPr>
        <w:tc>
          <w:tcPr>
            <w:tcW w:w="562" w:type="dxa"/>
            <w:tcBorders>
              <w:right w:val="single" w:sz="4" w:space="0" w:color="auto"/>
            </w:tcBorders>
          </w:tcPr>
          <w:p w14:paraId="41E2A395" w14:textId="77777777" w:rsidR="00297831" w:rsidRPr="005A54E8" w:rsidRDefault="00297831" w:rsidP="00B916D0">
            <w:pPr>
              <w:jc w:val="right"/>
              <w:rPr>
                <w:b/>
                <w:color w:val="000000"/>
              </w:rPr>
            </w:pPr>
            <w:r w:rsidRPr="005A54E8">
              <w:rPr>
                <w:b/>
                <w:color w:val="000000"/>
              </w:rPr>
              <w:t>2</w:t>
            </w:r>
          </w:p>
        </w:tc>
        <w:tc>
          <w:tcPr>
            <w:tcW w:w="2694" w:type="dxa"/>
            <w:tcBorders>
              <w:left w:val="single" w:sz="4" w:space="0" w:color="auto"/>
              <w:right w:val="single" w:sz="4" w:space="0" w:color="auto"/>
            </w:tcBorders>
          </w:tcPr>
          <w:p w14:paraId="2EAA5B87" w14:textId="5A7FBC71" w:rsidR="00297831" w:rsidRPr="0071786F" w:rsidRDefault="00297831" w:rsidP="00B916D0">
            <w:pPr>
              <w:rPr>
                <w:b/>
                <w:sz w:val="22"/>
                <w:szCs w:val="22"/>
              </w:rPr>
            </w:pPr>
            <w:r w:rsidRPr="0071786F">
              <w:rPr>
                <w:b/>
                <w:sz w:val="22"/>
                <w:szCs w:val="22"/>
              </w:rPr>
              <w:t xml:space="preserve">Ежедневник недатированный </w:t>
            </w:r>
          </w:p>
        </w:tc>
        <w:tc>
          <w:tcPr>
            <w:tcW w:w="2835" w:type="dxa"/>
            <w:tcBorders>
              <w:left w:val="single" w:sz="4" w:space="0" w:color="auto"/>
              <w:right w:val="single" w:sz="4" w:space="0" w:color="auto"/>
            </w:tcBorders>
          </w:tcPr>
          <w:p w14:paraId="5886200F" w14:textId="1293FFAB" w:rsidR="00297831" w:rsidRPr="005A54E8" w:rsidRDefault="00297831" w:rsidP="00B916D0"/>
        </w:tc>
        <w:tc>
          <w:tcPr>
            <w:tcW w:w="708" w:type="dxa"/>
            <w:tcBorders>
              <w:left w:val="single" w:sz="4" w:space="0" w:color="auto"/>
              <w:right w:val="single" w:sz="4" w:space="0" w:color="auto"/>
            </w:tcBorders>
          </w:tcPr>
          <w:p w14:paraId="6D2D415E" w14:textId="63D3C4ED" w:rsidR="00297831" w:rsidRDefault="00377E04" w:rsidP="00B916D0">
            <w:pPr>
              <w:jc w:val="center"/>
            </w:pPr>
            <w:r>
              <w:t>шт.</w:t>
            </w:r>
          </w:p>
        </w:tc>
        <w:tc>
          <w:tcPr>
            <w:tcW w:w="1277" w:type="dxa"/>
            <w:tcBorders>
              <w:left w:val="single" w:sz="4" w:space="0" w:color="auto"/>
              <w:right w:val="single" w:sz="4" w:space="0" w:color="auto"/>
            </w:tcBorders>
          </w:tcPr>
          <w:p w14:paraId="2C88CD5F" w14:textId="1C726F87" w:rsidR="00297831" w:rsidRPr="005A54E8" w:rsidRDefault="00297831" w:rsidP="00B916D0">
            <w:pPr>
              <w:jc w:val="center"/>
            </w:pPr>
            <w:r>
              <w:t>80</w:t>
            </w:r>
          </w:p>
        </w:tc>
        <w:tc>
          <w:tcPr>
            <w:tcW w:w="1133" w:type="dxa"/>
            <w:tcBorders>
              <w:left w:val="single" w:sz="4" w:space="0" w:color="auto"/>
            </w:tcBorders>
          </w:tcPr>
          <w:p w14:paraId="173B7AE6" w14:textId="7F1CDAA4" w:rsidR="00297831" w:rsidRPr="005A54E8" w:rsidRDefault="00297831" w:rsidP="00B916D0">
            <w:pPr>
              <w:jc w:val="center"/>
            </w:pPr>
          </w:p>
        </w:tc>
        <w:tc>
          <w:tcPr>
            <w:tcW w:w="1276" w:type="dxa"/>
            <w:tcBorders>
              <w:left w:val="single" w:sz="4" w:space="0" w:color="auto"/>
            </w:tcBorders>
          </w:tcPr>
          <w:p w14:paraId="67DD67ED" w14:textId="1A064F4C" w:rsidR="00297831" w:rsidRPr="005A54E8" w:rsidRDefault="00297831" w:rsidP="00B916D0">
            <w:pPr>
              <w:jc w:val="center"/>
            </w:pPr>
          </w:p>
        </w:tc>
      </w:tr>
      <w:tr w:rsidR="00297831" w:rsidRPr="005A54E8" w14:paraId="2E584DC8" w14:textId="79C5D033" w:rsidTr="00BC6F2E">
        <w:trPr>
          <w:trHeight w:val="340"/>
        </w:trPr>
        <w:tc>
          <w:tcPr>
            <w:tcW w:w="562" w:type="dxa"/>
            <w:tcBorders>
              <w:right w:val="single" w:sz="4" w:space="0" w:color="auto"/>
            </w:tcBorders>
          </w:tcPr>
          <w:p w14:paraId="297CA063" w14:textId="77777777" w:rsidR="00297831" w:rsidRPr="005A54E8" w:rsidRDefault="00297831" w:rsidP="00B916D0">
            <w:pPr>
              <w:jc w:val="right"/>
              <w:rPr>
                <w:b/>
                <w:color w:val="000000"/>
              </w:rPr>
            </w:pPr>
            <w:r w:rsidRPr="005A54E8">
              <w:rPr>
                <w:b/>
                <w:color w:val="000000"/>
              </w:rPr>
              <w:t>3</w:t>
            </w:r>
          </w:p>
        </w:tc>
        <w:tc>
          <w:tcPr>
            <w:tcW w:w="2694" w:type="dxa"/>
            <w:tcBorders>
              <w:left w:val="single" w:sz="4" w:space="0" w:color="auto"/>
              <w:right w:val="single" w:sz="4" w:space="0" w:color="auto"/>
            </w:tcBorders>
          </w:tcPr>
          <w:p w14:paraId="2D21D101" w14:textId="716D132A" w:rsidR="00297831" w:rsidRPr="0071786F" w:rsidRDefault="00297831" w:rsidP="00B916D0">
            <w:pPr>
              <w:rPr>
                <w:b/>
                <w:sz w:val="22"/>
                <w:szCs w:val="22"/>
              </w:rPr>
            </w:pPr>
            <w:r w:rsidRPr="0071786F">
              <w:rPr>
                <w:b/>
                <w:sz w:val="22"/>
                <w:szCs w:val="22"/>
              </w:rPr>
              <w:t>USB-</w:t>
            </w:r>
            <w:proofErr w:type="spellStart"/>
            <w:r w:rsidRPr="0071786F">
              <w:rPr>
                <w:b/>
                <w:sz w:val="22"/>
                <w:szCs w:val="22"/>
              </w:rPr>
              <w:t>флеш</w:t>
            </w:r>
            <w:proofErr w:type="spellEnd"/>
            <w:r w:rsidRPr="0071786F">
              <w:rPr>
                <w:b/>
                <w:sz w:val="22"/>
                <w:szCs w:val="22"/>
              </w:rPr>
              <w:t xml:space="preserve"> накопитель</w:t>
            </w:r>
          </w:p>
        </w:tc>
        <w:tc>
          <w:tcPr>
            <w:tcW w:w="2835" w:type="dxa"/>
            <w:tcBorders>
              <w:left w:val="single" w:sz="4" w:space="0" w:color="auto"/>
              <w:right w:val="single" w:sz="4" w:space="0" w:color="auto"/>
            </w:tcBorders>
          </w:tcPr>
          <w:p w14:paraId="055BE171" w14:textId="09A0B61E" w:rsidR="00297831" w:rsidRPr="005A54E8" w:rsidRDefault="00297831" w:rsidP="00B916D0"/>
        </w:tc>
        <w:tc>
          <w:tcPr>
            <w:tcW w:w="708" w:type="dxa"/>
            <w:tcBorders>
              <w:left w:val="single" w:sz="4" w:space="0" w:color="auto"/>
              <w:right w:val="single" w:sz="4" w:space="0" w:color="auto"/>
            </w:tcBorders>
          </w:tcPr>
          <w:p w14:paraId="166A5B85" w14:textId="5B1089FD" w:rsidR="00297831" w:rsidRDefault="00377E04" w:rsidP="00B916D0">
            <w:pPr>
              <w:jc w:val="center"/>
            </w:pPr>
            <w:r>
              <w:t>шт.</w:t>
            </w:r>
          </w:p>
        </w:tc>
        <w:tc>
          <w:tcPr>
            <w:tcW w:w="1277" w:type="dxa"/>
            <w:tcBorders>
              <w:left w:val="single" w:sz="4" w:space="0" w:color="auto"/>
              <w:right w:val="single" w:sz="4" w:space="0" w:color="auto"/>
            </w:tcBorders>
          </w:tcPr>
          <w:p w14:paraId="30E469DE" w14:textId="7C319D3E" w:rsidR="00297831" w:rsidRPr="005A54E8" w:rsidRDefault="00297831" w:rsidP="00B916D0">
            <w:pPr>
              <w:jc w:val="center"/>
            </w:pPr>
            <w:r>
              <w:t>15</w:t>
            </w:r>
          </w:p>
        </w:tc>
        <w:tc>
          <w:tcPr>
            <w:tcW w:w="1133" w:type="dxa"/>
            <w:tcBorders>
              <w:left w:val="single" w:sz="4" w:space="0" w:color="auto"/>
            </w:tcBorders>
          </w:tcPr>
          <w:p w14:paraId="45BE3DDE" w14:textId="23F345E6" w:rsidR="00297831" w:rsidRPr="005A54E8" w:rsidRDefault="00297831" w:rsidP="00B916D0">
            <w:pPr>
              <w:jc w:val="center"/>
            </w:pPr>
          </w:p>
        </w:tc>
        <w:tc>
          <w:tcPr>
            <w:tcW w:w="1276" w:type="dxa"/>
            <w:tcBorders>
              <w:left w:val="single" w:sz="4" w:space="0" w:color="auto"/>
            </w:tcBorders>
          </w:tcPr>
          <w:p w14:paraId="08768290" w14:textId="01047B1A" w:rsidR="00297831" w:rsidRPr="005A54E8" w:rsidRDefault="00297831" w:rsidP="00B916D0">
            <w:pPr>
              <w:jc w:val="center"/>
            </w:pPr>
          </w:p>
        </w:tc>
      </w:tr>
      <w:tr w:rsidR="00297831" w:rsidRPr="005A54E8" w14:paraId="0F47A06E" w14:textId="5A0E8E06" w:rsidTr="00BC6F2E">
        <w:trPr>
          <w:trHeight w:val="521"/>
        </w:trPr>
        <w:tc>
          <w:tcPr>
            <w:tcW w:w="562" w:type="dxa"/>
            <w:tcBorders>
              <w:right w:val="single" w:sz="4" w:space="0" w:color="auto"/>
            </w:tcBorders>
          </w:tcPr>
          <w:p w14:paraId="0CACCD39" w14:textId="512451C4" w:rsidR="00297831" w:rsidRPr="005A54E8" w:rsidRDefault="00297831" w:rsidP="00B916D0">
            <w:pPr>
              <w:jc w:val="right"/>
              <w:rPr>
                <w:b/>
                <w:color w:val="000000"/>
              </w:rPr>
            </w:pPr>
            <w:r>
              <w:rPr>
                <w:b/>
                <w:color w:val="000000"/>
              </w:rPr>
              <w:t>4</w:t>
            </w:r>
          </w:p>
        </w:tc>
        <w:tc>
          <w:tcPr>
            <w:tcW w:w="2694" w:type="dxa"/>
            <w:tcBorders>
              <w:left w:val="single" w:sz="4" w:space="0" w:color="auto"/>
              <w:right w:val="single" w:sz="4" w:space="0" w:color="auto"/>
            </w:tcBorders>
          </w:tcPr>
          <w:p w14:paraId="5C49B5D5" w14:textId="45C7FA17" w:rsidR="00297831" w:rsidRPr="0071786F" w:rsidRDefault="00297831" w:rsidP="00B916D0">
            <w:pPr>
              <w:rPr>
                <w:b/>
                <w:sz w:val="22"/>
                <w:szCs w:val="22"/>
              </w:rPr>
            </w:pPr>
            <w:r w:rsidRPr="0071786F">
              <w:rPr>
                <w:b/>
                <w:sz w:val="22"/>
                <w:szCs w:val="22"/>
              </w:rPr>
              <w:t>Блокнот на пружине (с индивидуальным дизайном)</w:t>
            </w:r>
          </w:p>
        </w:tc>
        <w:tc>
          <w:tcPr>
            <w:tcW w:w="2835" w:type="dxa"/>
            <w:tcBorders>
              <w:left w:val="single" w:sz="4" w:space="0" w:color="auto"/>
              <w:right w:val="single" w:sz="4" w:space="0" w:color="auto"/>
            </w:tcBorders>
          </w:tcPr>
          <w:p w14:paraId="7B87593C" w14:textId="720D1725" w:rsidR="00297831" w:rsidRPr="00BC6F2E" w:rsidRDefault="00297831" w:rsidP="00BC6F2E"/>
        </w:tc>
        <w:tc>
          <w:tcPr>
            <w:tcW w:w="708" w:type="dxa"/>
            <w:tcBorders>
              <w:left w:val="single" w:sz="4" w:space="0" w:color="auto"/>
              <w:right w:val="single" w:sz="4" w:space="0" w:color="auto"/>
            </w:tcBorders>
          </w:tcPr>
          <w:p w14:paraId="55848069" w14:textId="5D7DCB04" w:rsidR="00297831" w:rsidRDefault="00377E04" w:rsidP="00B916D0">
            <w:pPr>
              <w:jc w:val="center"/>
            </w:pPr>
            <w:r>
              <w:t>шт.</w:t>
            </w:r>
          </w:p>
        </w:tc>
        <w:tc>
          <w:tcPr>
            <w:tcW w:w="1277" w:type="dxa"/>
            <w:tcBorders>
              <w:left w:val="single" w:sz="4" w:space="0" w:color="auto"/>
              <w:right w:val="single" w:sz="4" w:space="0" w:color="auto"/>
            </w:tcBorders>
          </w:tcPr>
          <w:p w14:paraId="0E10A1BF" w14:textId="0945CADF" w:rsidR="00297831" w:rsidRPr="005A54E8" w:rsidRDefault="00297831" w:rsidP="00B916D0">
            <w:pPr>
              <w:jc w:val="center"/>
            </w:pPr>
            <w:r>
              <w:t>100</w:t>
            </w:r>
          </w:p>
        </w:tc>
        <w:tc>
          <w:tcPr>
            <w:tcW w:w="1133" w:type="dxa"/>
            <w:tcBorders>
              <w:left w:val="single" w:sz="4" w:space="0" w:color="auto"/>
            </w:tcBorders>
          </w:tcPr>
          <w:p w14:paraId="2F19E3DF" w14:textId="1D705D5F" w:rsidR="00297831" w:rsidRPr="005A54E8" w:rsidRDefault="00297831" w:rsidP="00B916D0">
            <w:pPr>
              <w:jc w:val="center"/>
            </w:pPr>
          </w:p>
        </w:tc>
        <w:tc>
          <w:tcPr>
            <w:tcW w:w="1276" w:type="dxa"/>
            <w:tcBorders>
              <w:left w:val="single" w:sz="4" w:space="0" w:color="auto"/>
            </w:tcBorders>
          </w:tcPr>
          <w:p w14:paraId="313CD0E1" w14:textId="033B852A" w:rsidR="00297831" w:rsidRPr="005A54E8" w:rsidRDefault="00297831" w:rsidP="00B916D0">
            <w:pPr>
              <w:jc w:val="center"/>
            </w:pPr>
          </w:p>
        </w:tc>
      </w:tr>
      <w:tr w:rsidR="00297831" w:rsidRPr="005A54E8" w14:paraId="4EE301CA" w14:textId="77777777" w:rsidTr="00BC6F2E">
        <w:trPr>
          <w:trHeight w:val="340"/>
        </w:trPr>
        <w:tc>
          <w:tcPr>
            <w:tcW w:w="562" w:type="dxa"/>
            <w:tcBorders>
              <w:right w:val="single" w:sz="4" w:space="0" w:color="auto"/>
            </w:tcBorders>
          </w:tcPr>
          <w:p w14:paraId="64D80108" w14:textId="7961BCE4" w:rsidR="00297831" w:rsidRPr="005A54E8" w:rsidRDefault="00297831" w:rsidP="00B916D0">
            <w:pPr>
              <w:jc w:val="right"/>
              <w:rPr>
                <w:b/>
                <w:color w:val="000000"/>
              </w:rPr>
            </w:pPr>
            <w:r>
              <w:rPr>
                <w:b/>
                <w:color w:val="000000"/>
              </w:rPr>
              <w:t>5</w:t>
            </w:r>
          </w:p>
        </w:tc>
        <w:tc>
          <w:tcPr>
            <w:tcW w:w="2694" w:type="dxa"/>
            <w:tcBorders>
              <w:left w:val="single" w:sz="4" w:space="0" w:color="auto"/>
              <w:right w:val="single" w:sz="4" w:space="0" w:color="auto"/>
            </w:tcBorders>
          </w:tcPr>
          <w:p w14:paraId="4DAC7C07" w14:textId="23D21881" w:rsidR="00297831" w:rsidRPr="0071786F" w:rsidRDefault="00297831" w:rsidP="00B916D0">
            <w:pPr>
              <w:rPr>
                <w:b/>
                <w:sz w:val="22"/>
                <w:szCs w:val="22"/>
              </w:rPr>
            </w:pPr>
            <w:r w:rsidRPr="0071786F">
              <w:rPr>
                <w:b/>
                <w:sz w:val="22"/>
                <w:szCs w:val="22"/>
              </w:rPr>
              <w:t>Ручка шариковая с клипом</w:t>
            </w:r>
          </w:p>
        </w:tc>
        <w:tc>
          <w:tcPr>
            <w:tcW w:w="2835" w:type="dxa"/>
            <w:tcBorders>
              <w:left w:val="single" w:sz="4" w:space="0" w:color="auto"/>
              <w:right w:val="single" w:sz="4" w:space="0" w:color="auto"/>
            </w:tcBorders>
          </w:tcPr>
          <w:p w14:paraId="6D1EF680" w14:textId="7E0EBE32" w:rsidR="00297831" w:rsidRPr="005A54E8" w:rsidRDefault="00297831" w:rsidP="00B916D0"/>
        </w:tc>
        <w:tc>
          <w:tcPr>
            <w:tcW w:w="708" w:type="dxa"/>
            <w:tcBorders>
              <w:left w:val="single" w:sz="4" w:space="0" w:color="auto"/>
              <w:right w:val="single" w:sz="4" w:space="0" w:color="auto"/>
            </w:tcBorders>
          </w:tcPr>
          <w:p w14:paraId="2DB64E21" w14:textId="6BD5BC75" w:rsidR="00297831" w:rsidRDefault="00377E04" w:rsidP="00B916D0">
            <w:pPr>
              <w:jc w:val="center"/>
            </w:pPr>
            <w:r>
              <w:t>шт.</w:t>
            </w:r>
          </w:p>
        </w:tc>
        <w:tc>
          <w:tcPr>
            <w:tcW w:w="1277" w:type="dxa"/>
            <w:tcBorders>
              <w:left w:val="single" w:sz="4" w:space="0" w:color="auto"/>
              <w:right w:val="single" w:sz="4" w:space="0" w:color="auto"/>
            </w:tcBorders>
          </w:tcPr>
          <w:p w14:paraId="57E38429" w14:textId="573F2D36" w:rsidR="00297831" w:rsidRPr="005A54E8" w:rsidRDefault="00297831" w:rsidP="00B916D0">
            <w:pPr>
              <w:jc w:val="center"/>
            </w:pPr>
            <w:r>
              <w:t>100</w:t>
            </w:r>
          </w:p>
        </w:tc>
        <w:tc>
          <w:tcPr>
            <w:tcW w:w="1133" w:type="dxa"/>
            <w:tcBorders>
              <w:left w:val="single" w:sz="4" w:space="0" w:color="auto"/>
            </w:tcBorders>
          </w:tcPr>
          <w:p w14:paraId="4E51F5E1" w14:textId="77777777" w:rsidR="00297831" w:rsidRPr="005A54E8" w:rsidRDefault="00297831" w:rsidP="00B916D0">
            <w:pPr>
              <w:jc w:val="center"/>
            </w:pPr>
          </w:p>
        </w:tc>
        <w:tc>
          <w:tcPr>
            <w:tcW w:w="1276" w:type="dxa"/>
            <w:tcBorders>
              <w:left w:val="single" w:sz="4" w:space="0" w:color="auto"/>
            </w:tcBorders>
          </w:tcPr>
          <w:p w14:paraId="3952A28A" w14:textId="77777777" w:rsidR="00297831" w:rsidRPr="005A54E8" w:rsidRDefault="00297831" w:rsidP="00B916D0">
            <w:pPr>
              <w:jc w:val="center"/>
            </w:pPr>
          </w:p>
        </w:tc>
      </w:tr>
      <w:tr w:rsidR="00297831" w:rsidRPr="005A54E8" w14:paraId="749AC9A4" w14:textId="77777777" w:rsidTr="00BC6F2E">
        <w:trPr>
          <w:trHeight w:val="340"/>
        </w:trPr>
        <w:tc>
          <w:tcPr>
            <w:tcW w:w="562" w:type="dxa"/>
            <w:tcBorders>
              <w:right w:val="single" w:sz="4" w:space="0" w:color="auto"/>
            </w:tcBorders>
          </w:tcPr>
          <w:p w14:paraId="323CF3D9" w14:textId="35987E39" w:rsidR="00297831" w:rsidRPr="005A54E8" w:rsidRDefault="00297831" w:rsidP="00B916D0">
            <w:pPr>
              <w:jc w:val="right"/>
              <w:rPr>
                <w:b/>
                <w:color w:val="000000"/>
              </w:rPr>
            </w:pPr>
            <w:r>
              <w:rPr>
                <w:b/>
                <w:color w:val="000000"/>
              </w:rPr>
              <w:t>6</w:t>
            </w:r>
          </w:p>
        </w:tc>
        <w:tc>
          <w:tcPr>
            <w:tcW w:w="2694" w:type="dxa"/>
            <w:tcBorders>
              <w:left w:val="single" w:sz="4" w:space="0" w:color="auto"/>
              <w:right w:val="single" w:sz="4" w:space="0" w:color="auto"/>
            </w:tcBorders>
          </w:tcPr>
          <w:p w14:paraId="6763A751" w14:textId="238ABC08" w:rsidR="00297831" w:rsidRPr="0071786F" w:rsidRDefault="00297831" w:rsidP="00B916D0">
            <w:pPr>
              <w:rPr>
                <w:b/>
                <w:sz w:val="22"/>
                <w:szCs w:val="22"/>
              </w:rPr>
            </w:pPr>
            <w:r w:rsidRPr="0071786F">
              <w:rPr>
                <w:b/>
                <w:sz w:val="22"/>
                <w:szCs w:val="22"/>
              </w:rPr>
              <w:t>Ролл-ап стенд (с разработкой дизайн-макета баннера)</w:t>
            </w:r>
          </w:p>
        </w:tc>
        <w:tc>
          <w:tcPr>
            <w:tcW w:w="2835" w:type="dxa"/>
            <w:tcBorders>
              <w:left w:val="single" w:sz="4" w:space="0" w:color="auto"/>
              <w:right w:val="single" w:sz="4" w:space="0" w:color="auto"/>
            </w:tcBorders>
          </w:tcPr>
          <w:p w14:paraId="7516C64F" w14:textId="2A57A7B1" w:rsidR="00297831" w:rsidRPr="005A54E8" w:rsidRDefault="00297831" w:rsidP="00B916D0"/>
        </w:tc>
        <w:tc>
          <w:tcPr>
            <w:tcW w:w="708" w:type="dxa"/>
            <w:tcBorders>
              <w:left w:val="single" w:sz="4" w:space="0" w:color="auto"/>
              <w:right w:val="single" w:sz="4" w:space="0" w:color="auto"/>
            </w:tcBorders>
          </w:tcPr>
          <w:p w14:paraId="40B2A861" w14:textId="634C5D61" w:rsidR="00297831" w:rsidRDefault="00377E04" w:rsidP="00B916D0">
            <w:pPr>
              <w:jc w:val="center"/>
            </w:pPr>
            <w:r>
              <w:t>шт.</w:t>
            </w:r>
          </w:p>
        </w:tc>
        <w:tc>
          <w:tcPr>
            <w:tcW w:w="1277" w:type="dxa"/>
            <w:tcBorders>
              <w:left w:val="single" w:sz="4" w:space="0" w:color="auto"/>
              <w:right w:val="single" w:sz="4" w:space="0" w:color="auto"/>
            </w:tcBorders>
          </w:tcPr>
          <w:p w14:paraId="05C2B685" w14:textId="45E015D7" w:rsidR="00297831" w:rsidRPr="005A54E8" w:rsidRDefault="00297831" w:rsidP="00B916D0">
            <w:pPr>
              <w:jc w:val="center"/>
            </w:pPr>
            <w:r>
              <w:t>2</w:t>
            </w:r>
          </w:p>
        </w:tc>
        <w:tc>
          <w:tcPr>
            <w:tcW w:w="1133" w:type="dxa"/>
            <w:tcBorders>
              <w:left w:val="single" w:sz="4" w:space="0" w:color="auto"/>
            </w:tcBorders>
          </w:tcPr>
          <w:p w14:paraId="19E0BC7F" w14:textId="77777777" w:rsidR="00297831" w:rsidRPr="005A54E8" w:rsidRDefault="00297831" w:rsidP="00B916D0">
            <w:pPr>
              <w:jc w:val="center"/>
            </w:pPr>
          </w:p>
        </w:tc>
        <w:tc>
          <w:tcPr>
            <w:tcW w:w="1276" w:type="dxa"/>
            <w:tcBorders>
              <w:left w:val="single" w:sz="4" w:space="0" w:color="auto"/>
            </w:tcBorders>
          </w:tcPr>
          <w:p w14:paraId="5DAC261B" w14:textId="77777777" w:rsidR="00297831" w:rsidRPr="005A54E8" w:rsidRDefault="00297831" w:rsidP="00B916D0">
            <w:pPr>
              <w:jc w:val="center"/>
            </w:pPr>
          </w:p>
        </w:tc>
      </w:tr>
      <w:tr w:rsidR="00297831" w:rsidRPr="005A54E8" w14:paraId="68AADE52" w14:textId="77777777" w:rsidTr="00BC6F2E">
        <w:trPr>
          <w:trHeight w:val="251"/>
        </w:trPr>
        <w:tc>
          <w:tcPr>
            <w:tcW w:w="562" w:type="dxa"/>
            <w:tcBorders>
              <w:right w:val="single" w:sz="4" w:space="0" w:color="auto"/>
            </w:tcBorders>
          </w:tcPr>
          <w:p w14:paraId="69C1F5DD" w14:textId="362F333D" w:rsidR="00297831" w:rsidRPr="005A54E8" w:rsidRDefault="00297831" w:rsidP="00B916D0">
            <w:pPr>
              <w:jc w:val="right"/>
              <w:rPr>
                <w:b/>
                <w:color w:val="000000"/>
              </w:rPr>
            </w:pPr>
            <w:r>
              <w:rPr>
                <w:b/>
                <w:color w:val="000000"/>
              </w:rPr>
              <w:t>7</w:t>
            </w:r>
          </w:p>
        </w:tc>
        <w:tc>
          <w:tcPr>
            <w:tcW w:w="2694" w:type="dxa"/>
            <w:tcBorders>
              <w:left w:val="single" w:sz="4" w:space="0" w:color="auto"/>
              <w:right w:val="single" w:sz="4" w:space="0" w:color="auto"/>
            </w:tcBorders>
          </w:tcPr>
          <w:p w14:paraId="5102191E" w14:textId="10952C0F" w:rsidR="00297831" w:rsidRPr="0071786F" w:rsidRDefault="00297831" w:rsidP="00B916D0">
            <w:pPr>
              <w:rPr>
                <w:b/>
                <w:sz w:val="22"/>
                <w:szCs w:val="22"/>
              </w:rPr>
            </w:pPr>
            <w:r w:rsidRPr="0071786F">
              <w:rPr>
                <w:b/>
                <w:sz w:val="22"/>
                <w:szCs w:val="22"/>
              </w:rPr>
              <w:t>Корпоративный флаг на древке</w:t>
            </w:r>
          </w:p>
        </w:tc>
        <w:tc>
          <w:tcPr>
            <w:tcW w:w="2835" w:type="dxa"/>
            <w:tcBorders>
              <w:left w:val="single" w:sz="4" w:space="0" w:color="auto"/>
              <w:right w:val="single" w:sz="4" w:space="0" w:color="auto"/>
            </w:tcBorders>
          </w:tcPr>
          <w:p w14:paraId="588A7B13" w14:textId="164D6E2A" w:rsidR="00297831" w:rsidRPr="005A54E8" w:rsidRDefault="00297831" w:rsidP="00B916D0"/>
        </w:tc>
        <w:tc>
          <w:tcPr>
            <w:tcW w:w="708" w:type="dxa"/>
            <w:tcBorders>
              <w:left w:val="single" w:sz="4" w:space="0" w:color="auto"/>
              <w:right w:val="single" w:sz="4" w:space="0" w:color="auto"/>
            </w:tcBorders>
          </w:tcPr>
          <w:p w14:paraId="1005644D" w14:textId="401C55BC" w:rsidR="00297831" w:rsidRDefault="00377E04" w:rsidP="00B916D0">
            <w:pPr>
              <w:jc w:val="center"/>
            </w:pPr>
            <w:r>
              <w:t>шт.</w:t>
            </w:r>
          </w:p>
        </w:tc>
        <w:tc>
          <w:tcPr>
            <w:tcW w:w="1277" w:type="dxa"/>
            <w:tcBorders>
              <w:left w:val="single" w:sz="4" w:space="0" w:color="auto"/>
              <w:right w:val="single" w:sz="4" w:space="0" w:color="auto"/>
            </w:tcBorders>
          </w:tcPr>
          <w:p w14:paraId="53A06650" w14:textId="20F271D3" w:rsidR="00297831" w:rsidRPr="005A54E8" w:rsidRDefault="00297831" w:rsidP="00B916D0">
            <w:pPr>
              <w:jc w:val="center"/>
            </w:pPr>
            <w:r>
              <w:t>1</w:t>
            </w:r>
          </w:p>
        </w:tc>
        <w:tc>
          <w:tcPr>
            <w:tcW w:w="1133" w:type="dxa"/>
            <w:tcBorders>
              <w:left w:val="single" w:sz="4" w:space="0" w:color="auto"/>
            </w:tcBorders>
          </w:tcPr>
          <w:p w14:paraId="4B81DFCE" w14:textId="77777777" w:rsidR="00297831" w:rsidRPr="005A54E8" w:rsidRDefault="00297831" w:rsidP="00B916D0">
            <w:pPr>
              <w:jc w:val="center"/>
            </w:pPr>
          </w:p>
        </w:tc>
        <w:tc>
          <w:tcPr>
            <w:tcW w:w="1276" w:type="dxa"/>
            <w:tcBorders>
              <w:left w:val="single" w:sz="4" w:space="0" w:color="auto"/>
            </w:tcBorders>
          </w:tcPr>
          <w:p w14:paraId="5073CC62" w14:textId="77777777" w:rsidR="00297831" w:rsidRPr="005A54E8" w:rsidRDefault="00297831" w:rsidP="00B916D0">
            <w:pPr>
              <w:jc w:val="center"/>
            </w:pPr>
          </w:p>
        </w:tc>
      </w:tr>
      <w:tr w:rsidR="00297831" w:rsidRPr="005A54E8" w14:paraId="1A23EAF1" w14:textId="77777777" w:rsidTr="00BC6F2E">
        <w:trPr>
          <w:trHeight w:val="340"/>
        </w:trPr>
        <w:tc>
          <w:tcPr>
            <w:tcW w:w="562" w:type="dxa"/>
            <w:tcBorders>
              <w:right w:val="single" w:sz="4" w:space="0" w:color="auto"/>
            </w:tcBorders>
          </w:tcPr>
          <w:p w14:paraId="077F89FB" w14:textId="4BCD7F87" w:rsidR="00297831" w:rsidRPr="005A54E8" w:rsidRDefault="00297831" w:rsidP="00B916D0">
            <w:pPr>
              <w:jc w:val="right"/>
              <w:rPr>
                <w:b/>
                <w:color w:val="000000"/>
              </w:rPr>
            </w:pPr>
            <w:r>
              <w:rPr>
                <w:b/>
                <w:color w:val="000000"/>
              </w:rPr>
              <w:t>8</w:t>
            </w:r>
          </w:p>
        </w:tc>
        <w:tc>
          <w:tcPr>
            <w:tcW w:w="2694" w:type="dxa"/>
            <w:tcBorders>
              <w:left w:val="single" w:sz="4" w:space="0" w:color="auto"/>
              <w:right w:val="single" w:sz="4" w:space="0" w:color="auto"/>
            </w:tcBorders>
          </w:tcPr>
          <w:p w14:paraId="42DD106A" w14:textId="52F93479" w:rsidR="00297831" w:rsidRPr="0071786F" w:rsidRDefault="00297831" w:rsidP="00B916D0">
            <w:pPr>
              <w:rPr>
                <w:b/>
                <w:sz w:val="22"/>
                <w:szCs w:val="22"/>
              </w:rPr>
            </w:pPr>
            <w:r w:rsidRPr="0071786F">
              <w:rPr>
                <w:b/>
                <w:sz w:val="22"/>
                <w:szCs w:val="22"/>
              </w:rPr>
              <w:t>Корпоративный флаг настенный (с люверсами)</w:t>
            </w:r>
          </w:p>
        </w:tc>
        <w:tc>
          <w:tcPr>
            <w:tcW w:w="2835" w:type="dxa"/>
            <w:tcBorders>
              <w:left w:val="single" w:sz="4" w:space="0" w:color="auto"/>
              <w:right w:val="single" w:sz="4" w:space="0" w:color="auto"/>
            </w:tcBorders>
          </w:tcPr>
          <w:p w14:paraId="35CB8F1F" w14:textId="360F819A" w:rsidR="00297831" w:rsidRPr="005A54E8" w:rsidRDefault="00297831" w:rsidP="00B916D0"/>
        </w:tc>
        <w:tc>
          <w:tcPr>
            <w:tcW w:w="708" w:type="dxa"/>
            <w:tcBorders>
              <w:left w:val="single" w:sz="4" w:space="0" w:color="auto"/>
              <w:right w:val="single" w:sz="4" w:space="0" w:color="auto"/>
            </w:tcBorders>
          </w:tcPr>
          <w:p w14:paraId="38E1253E" w14:textId="35335504" w:rsidR="00297831" w:rsidRDefault="00377E04" w:rsidP="00B916D0">
            <w:pPr>
              <w:jc w:val="center"/>
            </w:pPr>
            <w:r>
              <w:t>шт.</w:t>
            </w:r>
          </w:p>
        </w:tc>
        <w:tc>
          <w:tcPr>
            <w:tcW w:w="1277" w:type="dxa"/>
            <w:tcBorders>
              <w:left w:val="single" w:sz="4" w:space="0" w:color="auto"/>
              <w:right w:val="single" w:sz="4" w:space="0" w:color="auto"/>
            </w:tcBorders>
          </w:tcPr>
          <w:p w14:paraId="5D3E5F38" w14:textId="39E59DBD" w:rsidR="00297831" w:rsidRPr="005A54E8" w:rsidRDefault="00297831" w:rsidP="00B916D0">
            <w:pPr>
              <w:jc w:val="center"/>
            </w:pPr>
            <w:r>
              <w:t>1</w:t>
            </w:r>
          </w:p>
        </w:tc>
        <w:tc>
          <w:tcPr>
            <w:tcW w:w="1133" w:type="dxa"/>
            <w:tcBorders>
              <w:left w:val="single" w:sz="4" w:space="0" w:color="auto"/>
            </w:tcBorders>
          </w:tcPr>
          <w:p w14:paraId="3CD7C1B5" w14:textId="77777777" w:rsidR="00297831" w:rsidRPr="005A54E8" w:rsidRDefault="00297831" w:rsidP="00B916D0">
            <w:pPr>
              <w:jc w:val="center"/>
            </w:pPr>
          </w:p>
        </w:tc>
        <w:tc>
          <w:tcPr>
            <w:tcW w:w="1276" w:type="dxa"/>
            <w:tcBorders>
              <w:left w:val="single" w:sz="4" w:space="0" w:color="auto"/>
            </w:tcBorders>
          </w:tcPr>
          <w:p w14:paraId="3C2F18D7" w14:textId="77777777" w:rsidR="00297831" w:rsidRPr="005A54E8" w:rsidRDefault="00297831" w:rsidP="00B916D0">
            <w:pPr>
              <w:jc w:val="center"/>
            </w:pPr>
          </w:p>
        </w:tc>
      </w:tr>
      <w:tr w:rsidR="000579BA" w:rsidRPr="005A54E8" w14:paraId="12CA9FB8" w14:textId="5D48A559" w:rsidTr="000579BA">
        <w:trPr>
          <w:trHeight w:val="340"/>
        </w:trPr>
        <w:tc>
          <w:tcPr>
            <w:tcW w:w="9209" w:type="dxa"/>
            <w:gridSpan w:val="6"/>
          </w:tcPr>
          <w:p w14:paraId="502ABE12" w14:textId="305E7D3D" w:rsidR="000579BA" w:rsidRPr="005A54E8" w:rsidRDefault="000579BA" w:rsidP="00604C3B">
            <w:pPr>
              <w:jc w:val="right"/>
              <w:rPr>
                <w:b/>
              </w:rPr>
            </w:pPr>
            <w:r w:rsidRPr="005A54E8">
              <w:rPr>
                <w:b/>
              </w:rPr>
              <w:t>ИТОГО без НДС</w:t>
            </w:r>
          </w:p>
        </w:tc>
        <w:tc>
          <w:tcPr>
            <w:tcW w:w="1276" w:type="dxa"/>
          </w:tcPr>
          <w:p w14:paraId="46FC267E" w14:textId="77777777" w:rsidR="000579BA" w:rsidRPr="005A54E8" w:rsidRDefault="000579BA" w:rsidP="00604C3B">
            <w:pPr>
              <w:widowControl/>
              <w:autoSpaceDE/>
              <w:autoSpaceDN/>
              <w:adjustRightInd/>
            </w:pPr>
          </w:p>
        </w:tc>
      </w:tr>
      <w:tr w:rsidR="000579BA" w:rsidRPr="005A54E8" w14:paraId="60A45182" w14:textId="525D7D79" w:rsidTr="0071786F">
        <w:trPr>
          <w:trHeight w:val="264"/>
        </w:trPr>
        <w:tc>
          <w:tcPr>
            <w:tcW w:w="9209" w:type="dxa"/>
            <w:gridSpan w:val="6"/>
          </w:tcPr>
          <w:p w14:paraId="13A87F15" w14:textId="312F4B1A" w:rsidR="000579BA" w:rsidRPr="005A54E8" w:rsidRDefault="000579BA" w:rsidP="00604C3B">
            <w:pPr>
              <w:jc w:val="right"/>
              <w:rPr>
                <w:b/>
              </w:rPr>
            </w:pPr>
            <w:r w:rsidRPr="005A54E8">
              <w:rPr>
                <w:b/>
              </w:rPr>
              <w:t>ИТОГО НДС</w:t>
            </w:r>
          </w:p>
        </w:tc>
        <w:tc>
          <w:tcPr>
            <w:tcW w:w="1276" w:type="dxa"/>
          </w:tcPr>
          <w:p w14:paraId="67A372A8" w14:textId="77777777" w:rsidR="000579BA" w:rsidRPr="005A54E8" w:rsidRDefault="000579BA" w:rsidP="00604C3B">
            <w:pPr>
              <w:widowControl/>
              <w:autoSpaceDE/>
              <w:autoSpaceDN/>
              <w:adjustRightInd/>
            </w:pPr>
          </w:p>
        </w:tc>
      </w:tr>
      <w:tr w:rsidR="000579BA" w:rsidRPr="005A54E8" w14:paraId="2C0E67E0" w14:textId="04727FDC" w:rsidTr="0071786F">
        <w:trPr>
          <w:trHeight w:val="197"/>
        </w:trPr>
        <w:tc>
          <w:tcPr>
            <w:tcW w:w="9209" w:type="dxa"/>
            <w:gridSpan w:val="6"/>
          </w:tcPr>
          <w:p w14:paraId="05D9033A" w14:textId="6775C5CE" w:rsidR="000579BA" w:rsidRPr="005A54E8" w:rsidRDefault="000579BA" w:rsidP="00604C3B">
            <w:pPr>
              <w:jc w:val="right"/>
              <w:rPr>
                <w:b/>
              </w:rPr>
            </w:pPr>
            <w:r w:rsidRPr="005A54E8">
              <w:rPr>
                <w:b/>
              </w:rPr>
              <w:t>ИТОГО с НДС</w:t>
            </w:r>
          </w:p>
        </w:tc>
        <w:tc>
          <w:tcPr>
            <w:tcW w:w="1276" w:type="dxa"/>
          </w:tcPr>
          <w:p w14:paraId="379FD2D2" w14:textId="77777777" w:rsidR="000579BA" w:rsidRPr="005A54E8" w:rsidRDefault="000579BA" w:rsidP="00604C3B">
            <w:pPr>
              <w:widowControl/>
              <w:autoSpaceDE/>
              <w:autoSpaceDN/>
              <w:adjustRightInd/>
            </w:pPr>
          </w:p>
        </w:tc>
      </w:tr>
    </w:tbl>
    <w:p w14:paraId="025E0DE5" w14:textId="41179191" w:rsidR="001F069E" w:rsidRPr="005A54E8" w:rsidRDefault="001F069E" w:rsidP="00B916D0">
      <w:pPr>
        <w:rPr>
          <w:color w:val="000000"/>
        </w:rPr>
      </w:pPr>
    </w:p>
    <w:p w14:paraId="403833CE" w14:textId="78CCC9A6" w:rsidR="00442D32" w:rsidRDefault="00442D32" w:rsidP="00352269">
      <w:pPr>
        <w:ind w:firstLine="708"/>
        <w:rPr>
          <w:color w:val="000000"/>
        </w:rPr>
      </w:pPr>
      <w:r w:rsidRPr="005A54E8">
        <w:rPr>
          <w:color w:val="000000"/>
        </w:rPr>
        <w:t xml:space="preserve">2. Стороны </w:t>
      </w:r>
      <w:r w:rsidR="006B3C44" w:rsidRPr="005A54E8">
        <w:rPr>
          <w:color w:val="000000"/>
        </w:rPr>
        <w:t>договорились о следующем:</w:t>
      </w:r>
    </w:p>
    <w:p w14:paraId="6360D984" w14:textId="66AE1FBB" w:rsidR="005F65DE" w:rsidRPr="005A54E8" w:rsidRDefault="005F65DE" w:rsidP="00823C9A">
      <w:pPr>
        <w:jc w:val="both"/>
        <w:rPr>
          <w:color w:val="000000"/>
        </w:rPr>
      </w:pPr>
      <w:r w:rsidRPr="005F65DE">
        <w:rPr>
          <w:color w:val="000000"/>
        </w:rPr>
        <w:t>–</w:t>
      </w:r>
      <w:r>
        <w:rPr>
          <w:color w:val="000000"/>
        </w:rPr>
        <w:t xml:space="preserve"> </w:t>
      </w:r>
      <w:r w:rsidR="00823C9A">
        <w:rPr>
          <w:color w:val="000000"/>
        </w:rPr>
        <w:t xml:space="preserve">изготавливаемая </w:t>
      </w:r>
      <w:r w:rsidR="00926E02">
        <w:rPr>
          <w:color w:val="000000"/>
        </w:rPr>
        <w:t>П</w:t>
      </w:r>
      <w:r w:rsidR="00823C9A">
        <w:rPr>
          <w:color w:val="000000"/>
        </w:rPr>
        <w:t>родукция должна полностью соответствовать характеристикам, указанным</w:t>
      </w:r>
      <w:r w:rsidR="00BC6F2E">
        <w:rPr>
          <w:color w:val="000000"/>
        </w:rPr>
        <w:t xml:space="preserve"> в данном Перечне;</w:t>
      </w:r>
    </w:p>
    <w:p w14:paraId="13CE7FBC" w14:textId="5D284A44" w:rsidR="00F13D08" w:rsidRPr="005A54E8" w:rsidRDefault="00F13D08" w:rsidP="00823C9A">
      <w:pPr>
        <w:jc w:val="both"/>
        <w:rPr>
          <w:color w:val="000000" w:themeColor="text1"/>
        </w:rPr>
      </w:pPr>
      <w:r w:rsidRPr="005A54E8">
        <w:rPr>
          <w:color w:val="000000" w:themeColor="text1"/>
        </w:rPr>
        <w:t xml:space="preserve">– </w:t>
      </w:r>
      <w:r w:rsidR="00BA0F97">
        <w:rPr>
          <w:color w:val="000000" w:themeColor="text1"/>
        </w:rPr>
        <w:t xml:space="preserve"> </w:t>
      </w:r>
      <w:r w:rsidR="00623016">
        <w:rPr>
          <w:color w:val="000000" w:themeColor="text1"/>
        </w:rPr>
        <w:t>И</w:t>
      </w:r>
      <w:r w:rsidR="00623016" w:rsidRPr="005A54E8">
        <w:rPr>
          <w:color w:val="000000" w:themeColor="text1"/>
        </w:rPr>
        <w:t xml:space="preserve">сполнитель </w:t>
      </w:r>
      <w:r w:rsidR="006B3C44" w:rsidRPr="005A54E8">
        <w:rPr>
          <w:color w:val="000000" w:themeColor="text1"/>
        </w:rPr>
        <w:t xml:space="preserve">производит </w:t>
      </w:r>
      <w:r w:rsidRPr="005A54E8">
        <w:rPr>
          <w:color w:val="000000" w:themeColor="text1"/>
        </w:rPr>
        <w:t>замен</w:t>
      </w:r>
      <w:r w:rsidR="006B3C44" w:rsidRPr="005A54E8">
        <w:rPr>
          <w:color w:val="000000" w:themeColor="text1"/>
        </w:rPr>
        <w:t>у</w:t>
      </w:r>
      <w:r w:rsidRPr="005A54E8">
        <w:rPr>
          <w:color w:val="000000" w:themeColor="text1"/>
        </w:rPr>
        <w:t xml:space="preserve"> упаковки и </w:t>
      </w:r>
      <w:r w:rsidR="00517BF7">
        <w:rPr>
          <w:color w:val="000000" w:themeColor="text1"/>
        </w:rPr>
        <w:t>П</w:t>
      </w:r>
      <w:r w:rsidRPr="005A54E8">
        <w:rPr>
          <w:color w:val="000000" w:themeColor="text1"/>
        </w:rPr>
        <w:t>родукции, имеющей дефекты (повреждения, нарушение работы непосредственного функционала устройств);</w:t>
      </w:r>
    </w:p>
    <w:p w14:paraId="598E4A86" w14:textId="4F53710A" w:rsidR="00C83B25" w:rsidRPr="005A54E8" w:rsidRDefault="00C83B25" w:rsidP="00823C9A">
      <w:pPr>
        <w:jc w:val="both"/>
        <w:rPr>
          <w:color w:val="000000" w:themeColor="text1"/>
        </w:rPr>
      </w:pPr>
      <w:r w:rsidRPr="005A54E8">
        <w:rPr>
          <w:color w:val="000000" w:themeColor="text1"/>
        </w:rPr>
        <w:t xml:space="preserve">– </w:t>
      </w:r>
      <w:r w:rsidR="00470501" w:rsidRPr="005A54E8">
        <w:rPr>
          <w:bCs/>
          <w:color w:val="000000" w:themeColor="text1"/>
        </w:rPr>
        <w:t>д</w:t>
      </w:r>
      <w:r w:rsidRPr="005A54E8">
        <w:rPr>
          <w:bCs/>
          <w:color w:val="000000" w:themeColor="text1"/>
        </w:rPr>
        <w:t xml:space="preserve">ля продуктов/предметов, входящих в состав </w:t>
      </w:r>
      <w:r w:rsidR="006E4E23">
        <w:rPr>
          <w:bCs/>
          <w:color w:val="000000" w:themeColor="text1"/>
        </w:rPr>
        <w:t>имиджевой</w:t>
      </w:r>
      <w:r w:rsidR="00517BF7">
        <w:rPr>
          <w:bCs/>
          <w:color w:val="000000" w:themeColor="text1"/>
        </w:rPr>
        <w:t xml:space="preserve"> П</w:t>
      </w:r>
      <w:r w:rsidRPr="005A54E8">
        <w:rPr>
          <w:bCs/>
          <w:color w:val="000000" w:themeColor="text1"/>
        </w:rPr>
        <w:t xml:space="preserve">родукции, имеющих срок хранения, остаточный срок годности должен составлять не менее </w:t>
      </w:r>
      <w:r w:rsidR="00BB1CC1" w:rsidRPr="005A54E8">
        <w:rPr>
          <w:bCs/>
          <w:color w:val="000000" w:themeColor="text1"/>
        </w:rPr>
        <w:t>70</w:t>
      </w:r>
      <w:r w:rsidRPr="005A54E8">
        <w:rPr>
          <w:bCs/>
          <w:color w:val="000000" w:themeColor="text1"/>
        </w:rPr>
        <w:t xml:space="preserve"> % времени от общего срока годности таких продуктов/предметов </w:t>
      </w:r>
      <w:r w:rsidRPr="005A54E8">
        <w:rPr>
          <w:bCs/>
        </w:rPr>
        <w:t>от даты передачи Заказчику;</w:t>
      </w:r>
    </w:p>
    <w:p w14:paraId="349A491F" w14:textId="111928E9" w:rsidR="00FB10DE" w:rsidRPr="005A54E8" w:rsidRDefault="00F13D08" w:rsidP="00823C9A">
      <w:pPr>
        <w:jc w:val="both"/>
        <w:rPr>
          <w:color w:val="000000" w:themeColor="text1"/>
        </w:rPr>
      </w:pPr>
      <w:r w:rsidRPr="005A54E8">
        <w:rPr>
          <w:color w:val="000000" w:themeColor="text1"/>
        </w:rPr>
        <w:t>– упаковка, доставка и разгрузка</w:t>
      </w:r>
      <w:r w:rsidR="006B5A0F" w:rsidRPr="005A54E8">
        <w:rPr>
          <w:color w:val="000000" w:themeColor="text1"/>
        </w:rPr>
        <w:t xml:space="preserve"> партий</w:t>
      </w:r>
      <w:r w:rsidRPr="005A54E8">
        <w:rPr>
          <w:color w:val="000000" w:themeColor="text1"/>
        </w:rPr>
        <w:t xml:space="preserve"> </w:t>
      </w:r>
      <w:r w:rsidR="00517BF7">
        <w:rPr>
          <w:color w:val="000000" w:themeColor="text1"/>
        </w:rPr>
        <w:t>П</w:t>
      </w:r>
      <w:r w:rsidRPr="005A54E8">
        <w:rPr>
          <w:color w:val="000000" w:themeColor="text1"/>
        </w:rPr>
        <w:t xml:space="preserve">родукции </w:t>
      </w:r>
      <w:r w:rsidR="006B3C44" w:rsidRPr="005A54E8">
        <w:rPr>
          <w:color w:val="000000" w:themeColor="text1"/>
        </w:rPr>
        <w:t xml:space="preserve">осуществляется силами и за счет Исполнителя </w:t>
      </w:r>
      <w:r w:rsidRPr="005A54E8">
        <w:rPr>
          <w:color w:val="000000" w:themeColor="text1"/>
        </w:rPr>
        <w:t>до</w:t>
      </w:r>
      <w:r w:rsidR="00FB10DE" w:rsidRPr="005A54E8">
        <w:rPr>
          <w:color w:val="000000" w:themeColor="text1"/>
        </w:rPr>
        <w:t xml:space="preserve"> адреса Заказчика</w:t>
      </w:r>
      <w:r w:rsidRPr="005A54E8">
        <w:rPr>
          <w:color w:val="000000" w:themeColor="text1"/>
        </w:rPr>
        <w:t xml:space="preserve">: г. Санкт-Петербург, ул. </w:t>
      </w:r>
      <w:r w:rsidR="00FB10DE" w:rsidRPr="005A54E8">
        <w:rPr>
          <w:color w:val="000000" w:themeColor="text1"/>
        </w:rPr>
        <w:t>Арсенальная, д.</w:t>
      </w:r>
      <w:r w:rsidR="006E2A01" w:rsidRPr="005A54E8">
        <w:rPr>
          <w:color w:val="000000" w:themeColor="text1"/>
        </w:rPr>
        <w:t xml:space="preserve"> </w:t>
      </w:r>
      <w:r w:rsidR="00FB10DE" w:rsidRPr="005A54E8">
        <w:rPr>
          <w:color w:val="000000" w:themeColor="text1"/>
        </w:rPr>
        <w:t>1, к.</w:t>
      </w:r>
      <w:r w:rsidR="006E2A01" w:rsidRPr="005A54E8">
        <w:rPr>
          <w:color w:val="000000" w:themeColor="text1"/>
        </w:rPr>
        <w:t xml:space="preserve"> </w:t>
      </w:r>
      <w:r w:rsidR="00FB10DE" w:rsidRPr="005A54E8">
        <w:rPr>
          <w:color w:val="000000" w:themeColor="text1"/>
        </w:rPr>
        <w:t>2, лит. А</w:t>
      </w:r>
      <w:r w:rsidR="00BC6F2E">
        <w:rPr>
          <w:color w:val="000000" w:themeColor="text1"/>
        </w:rPr>
        <w:t xml:space="preserve">, </w:t>
      </w:r>
      <w:proofErr w:type="spellStart"/>
      <w:r w:rsidR="00BC6F2E">
        <w:rPr>
          <w:color w:val="000000" w:themeColor="text1"/>
        </w:rPr>
        <w:t>каб</w:t>
      </w:r>
      <w:proofErr w:type="spellEnd"/>
      <w:r w:rsidR="00BC6F2E">
        <w:rPr>
          <w:color w:val="000000" w:themeColor="text1"/>
        </w:rPr>
        <w:t>. 351.</w:t>
      </w:r>
    </w:p>
    <w:p w14:paraId="2F31EAE8" w14:textId="3609F39A" w:rsidR="00FB10DE" w:rsidRPr="00536360" w:rsidRDefault="00F13D08" w:rsidP="00536360">
      <w:pPr>
        <w:jc w:val="both"/>
        <w:rPr>
          <w:color w:val="000000" w:themeColor="text1"/>
        </w:rPr>
      </w:pPr>
      <w:r w:rsidRPr="005A54E8">
        <w:rPr>
          <w:color w:val="000000" w:themeColor="text1"/>
        </w:rPr>
        <w:t>Доставка должна производиться в будние дни с 10:00 до 17:00.</w:t>
      </w:r>
    </w:p>
    <w:p w14:paraId="7C90004C" w14:textId="77777777" w:rsidR="00352269" w:rsidRPr="005A54E8" w:rsidRDefault="00352269" w:rsidP="00B916D0">
      <w:pPr>
        <w:rPr>
          <w:color w:val="000000"/>
        </w:rPr>
      </w:pPr>
    </w:p>
    <w:p w14:paraId="01E4D47C" w14:textId="0CB47211" w:rsidR="00536360" w:rsidRPr="005A54E8" w:rsidRDefault="001F069E" w:rsidP="0071786F">
      <w:pPr>
        <w:ind w:firstLine="709"/>
        <w:rPr>
          <w:b/>
          <w:color w:val="000000"/>
        </w:rPr>
      </w:pPr>
      <w:r w:rsidRPr="005A54E8">
        <w:rPr>
          <w:color w:val="000000"/>
        </w:rPr>
        <w:t xml:space="preserve">             </w:t>
      </w:r>
      <w:proofErr w:type="gramStart"/>
      <w:r w:rsidR="00215348" w:rsidRPr="005A54E8">
        <w:rPr>
          <w:b/>
          <w:color w:val="000000"/>
        </w:rPr>
        <w:t xml:space="preserve">Исполнитель:  </w:t>
      </w:r>
      <w:r w:rsidRPr="005A54E8">
        <w:rPr>
          <w:b/>
          <w:color w:val="000000"/>
        </w:rPr>
        <w:t xml:space="preserve"> </w:t>
      </w:r>
      <w:proofErr w:type="gramEnd"/>
      <w:r w:rsidRPr="005A54E8">
        <w:rPr>
          <w:b/>
          <w:color w:val="000000"/>
        </w:rPr>
        <w:t xml:space="preserve">                                                            </w:t>
      </w:r>
      <w:r w:rsidR="004C59F5">
        <w:rPr>
          <w:b/>
          <w:color w:val="000000"/>
        </w:rPr>
        <w:t xml:space="preserve">  </w:t>
      </w:r>
      <w:r w:rsidR="00F8784E" w:rsidRPr="005A54E8">
        <w:rPr>
          <w:b/>
          <w:color w:val="000000"/>
        </w:rPr>
        <w:t>Заказчик</w:t>
      </w:r>
      <w:r w:rsidRPr="005A54E8">
        <w:rPr>
          <w:b/>
          <w:color w:val="000000"/>
        </w:rPr>
        <w:t>:</w:t>
      </w:r>
    </w:p>
    <w:tbl>
      <w:tblPr>
        <w:tblW w:w="10142" w:type="dxa"/>
        <w:tblLayout w:type="fixed"/>
        <w:tblCellMar>
          <w:left w:w="70" w:type="dxa"/>
          <w:right w:w="70" w:type="dxa"/>
        </w:tblCellMar>
        <w:tblLook w:val="0000" w:firstRow="0" w:lastRow="0" w:firstColumn="0" w:lastColumn="0" w:noHBand="0" w:noVBand="0"/>
      </w:tblPr>
      <w:tblGrid>
        <w:gridCol w:w="5245"/>
        <w:gridCol w:w="4897"/>
      </w:tblGrid>
      <w:tr w:rsidR="00D80ECD" w:rsidRPr="005A54E8" w14:paraId="5FEAF550" w14:textId="77777777" w:rsidTr="0005534B">
        <w:trPr>
          <w:trHeight w:val="1179"/>
        </w:trPr>
        <w:tc>
          <w:tcPr>
            <w:tcW w:w="5245" w:type="dxa"/>
          </w:tcPr>
          <w:p w14:paraId="598099BA" w14:textId="60A30874" w:rsidR="00D80ECD" w:rsidRPr="005A54E8" w:rsidRDefault="00D80ECD" w:rsidP="00B916D0">
            <w:r w:rsidRPr="005A54E8">
              <w:t>_________________ /</w:t>
            </w:r>
            <w:r w:rsidR="005B4F8F" w:rsidRPr="005A54E8">
              <w:t>__________________</w:t>
            </w:r>
            <w:r w:rsidR="00095F99" w:rsidRPr="005A54E8" w:rsidDel="00095F99">
              <w:t xml:space="preserve"> </w:t>
            </w:r>
            <w:r w:rsidRPr="005A54E8">
              <w:t xml:space="preserve">/ </w:t>
            </w:r>
          </w:p>
          <w:p w14:paraId="32170568" w14:textId="35965454" w:rsidR="00D80ECD" w:rsidRPr="005A54E8" w:rsidRDefault="00D80ECD" w:rsidP="00B916D0">
            <w:pPr>
              <w:jc w:val="both"/>
              <w:rPr>
                <w:color w:val="000000"/>
              </w:rPr>
            </w:pPr>
            <w:r w:rsidRPr="005A54E8">
              <w:t xml:space="preserve"> </w:t>
            </w:r>
            <w:proofErr w:type="spellStart"/>
            <w:r w:rsidRPr="005A54E8">
              <w:t>м.п</w:t>
            </w:r>
            <w:proofErr w:type="spellEnd"/>
            <w:r w:rsidRPr="005A54E8">
              <w:t>.</w:t>
            </w:r>
          </w:p>
        </w:tc>
        <w:tc>
          <w:tcPr>
            <w:tcW w:w="4897" w:type="dxa"/>
          </w:tcPr>
          <w:p w14:paraId="75CD4FAD" w14:textId="58D76F5F" w:rsidR="00D80ECD" w:rsidRPr="005A54E8" w:rsidRDefault="004C59F5" w:rsidP="00B916D0">
            <w:r>
              <w:t xml:space="preserve">          </w:t>
            </w:r>
            <w:r w:rsidR="00D80ECD" w:rsidRPr="005A54E8">
              <w:t>_________________ /</w:t>
            </w:r>
            <w:r>
              <w:t xml:space="preserve"> Ильин Н.В. </w:t>
            </w:r>
            <w:r w:rsidR="00D80ECD" w:rsidRPr="005A54E8">
              <w:t xml:space="preserve">/ </w:t>
            </w:r>
          </w:p>
          <w:p w14:paraId="3A54BD32" w14:textId="619B7587" w:rsidR="00D80ECD" w:rsidRPr="005A54E8" w:rsidRDefault="004C59F5" w:rsidP="00B916D0">
            <w:pPr>
              <w:jc w:val="both"/>
              <w:rPr>
                <w:color w:val="000000"/>
              </w:rPr>
            </w:pPr>
            <w:r>
              <w:t xml:space="preserve">          </w:t>
            </w:r>
            <w:r w:rsidR="00D80ECD" w:rsidRPr="005A54E8">
              <w:t xml:space="preserve"> </w:t>
            </w:r>
            <w:proofErr w:type="spellStart"/>
            <w:r w:rsidR="00D80ECD" w:rsidRPr="005A54E8">
              <w:t>м.п</w:t>
            </w:r>
            <w:proofErr w:type="spellEnd"/>
            <w:r w:rsidR="00D80ECD" w:rsidRPr="005A54E8">
              <w:t>.</w:t>
            </w:r>
          </w:p>
        </w:tc>
      </w:tr>
    </w:tbl>
    <w:p w14:paraId="53D1E936" w14:textId="77777777" w:rsidR="001F069E" w:rsidRPr="005A54E8" w:rsidRDefault="001F069E" w:rsidP="00B916D0">
      <w:pPr>
        <w:pStyle w:val="af2"/>
        <w:jc w:val="left"/>
        <w:rPr>
          <w:color w:val="000000"/>
        </w:rPr>
        <w:sectPr w:rsidR="001F069E" w:rsidRPr="005A54E8" w:rsidSect="00E65904">
          <w:pgSz w:w="11906" w:h="16838"/>
          <w:pgMar w:top="1135" w:right="566" w:bottom="709" w:left="851" w:header="284" w:footer="590" w:gutter="0"/>
          <w:cols w:space="720"/>
        </w:sectPr>
      </w:pPr>
    </w:p>
    <w:p w14:paraId="36EC8CB7" w14:textId="1463189E" w:rsidR="001F069E" w:rsidRPr="005A54E8" w:rsidRDefault="001F069E" w:rsidP="00B916D0">
      <w:pPr>
        <w:ind w:right="21"/>
        <w:jc w:val="right"/>
      </w:pPr>
      <w:r w:rsidRPr="005A54E8">
        <w:lastRenderedPageBreak/>
        <w:t>Приложение № 2</w:t>
      </w:r>
    </w:p>
    <w:p w14:paraId="2BDF28FD" w14:textId="5A85BB4B" w:rsidR="001F069E" w:rsidRPr="005A54E8" w:rsidRDefault="001F069E" w:rsidP="00B916D0">
      <w:pPr>
        <w:jc w:val="right"/>
        <w:rPr>
          <w:color w:val="000000"/>
        </w:rPr>
      </w:pPr>
      <w:r w:rsidRPr="005A54E8">
        <w:rPr>
          <w:color w:val="000000"/>
        </w:rPr>
        <w:t>к Договору №________</w:t>
      </w:r>
    </w:p>
    <w:p w14:paraId="2B3449F4" w14:textId="344ADD13" w:rsidR="001F069E" w:rsidRPr="005A54E8" w:rsidRDefault="001F069E" w:rsidP="00B916D0">
      <w:pPr>
        <w:jc w:val="right"/>
        <w:rPr>
          <w:color w:val="000000"/>
        </w:rPr>
      </w:pPr>
      <w:r w:rsidRPr="005A54E8">
        <w:rPr>
          <w:color w:val="000000"/>
        </w:rPr>
        <w:t>от «____» ____________ 20</w:t>
      </w:r>
      <w:r w:rsidR="00D80ECD" w:rsidRPr="005A54E8">
        <w:rPr>
          <w:color w:val="000000"/>
        </w:rPr>
        <w:t>2</w:t>
      </w:r>
      <w:r w:rsidR="008A461F" w:rsidRPr="005A54E8">
        <w:rPr>
          <w:color w:val="000000"/>
        </w:rPr>
        <w:t>6</w:t>
      </w:r>
      <w:r w:rsidRPr="005A54E8">
        <w:rPr>
          <w:color w:val="000000"/>
        </w:rPr>
        <w:t xml:space="preserve"> г.</w:t>
      </w:r>
    </w:p>
    <w:p w14:paraId="06F353AE" w14:textId="7C4D863C" w:rsidR="0005534B" w:rsidRDefault="0005534B" w:rsidP="00B916D0">
      <w:pPr>
        <w:ind w:right="43"/>
        <w:jc w:val="both"/>
        <w:rPr>
          <w:kern w:val="1"/>
        </w:rPr>
      </w:pPr>
    </w:p>
    <w:p w14:paraId="45239F90" w14:textId="77777777" w:rsidR="00E65904" w:rsidRPr="005A54E8" w:rsidRDefault="00E65904" w:rsidP="00B916D0">
      <w:pPr>
        <w:ind w:right="43"/>
        <w:jc w:val="both"/>
        <w:rPr>
          <w:kern w:val="1"/>
        </w:rPr>
      </w:pPr>
    </w:p>
    <w:p w14:paraId="2979317C" w14:textId="61282A62" w:rsidR="001F069E" w:rsidRPr="005A54E8" w:rsidRDefault="001B62F5" w:rsidP="00215348">
      <w:pPr>
        <w:tabs>
          <w:tab w:val="left" w:pos="426"/>
          <w:tab w:val="left" w:pos="7797"/>
        </w:tabs>
        <w:jc w:val="center"/>
        <w:rPr>
          <w:b/>
          <w:color w:val="000000"/>
        </w:rPr>
      </w:pPr>
      <w:r w:rsidRPr="005A54E8">
        <w:rPr>
          <w:b/>
          <w:color w:val="000000"/>
        </w:rPr>
        <w:t>ИНФОРМАЦИЯ О СТРАНЕ ПРОИСХОЖДЕНИЯ ТОВАРА</w:t>
      </w:r>
    </w:p>
    <w:p w14:paraId="296C3598" w14:textId="415572A9" w:rsidR="001F069E" w:rsidRPr="005A54E8" w:rsidRDefault="001F069E" w:rsidP="00B916D0">
      <w:pPr>
        <w:ind w:right="43"/>
        <w:jc w:val="both"/>
        <w:rPr>
          <w:kern w:val="1"/>
        </w:rPr>
      </w:pPr>
    </w:p>
    <w:tbl>
      <w:tblPr>
        <w:tblStyle w:val="afe"/>
        <w:tblW w:w="14625" w:type="dxa"/>
        <w:tblLook w:val="04A0" w:firstRow="1" w:lastRow="0" w:firstColumn="1" w:lastColumn="0" w:noHBand="0" w:noVBand="1"/>
      </w:tblPr>
      <w:tblGrid>
        <w:gridCol w:w="778"/>
        <w:gridCol w:w="2761"/>
        <w:gridCol w:w="2977"/>
        <w:gridCol w:w="1843"/>
        <w:gridCol w:w="2835"/>
        <w:gridCol w:w="3431"/>
      </w:tblGrid>
      <w:tr w:rsidR="001B62F5" w:rsidRPr="005A54E8" w14:paraId="4990CA6E" w14:textId="77777777" w:rsidTr="0005534B">
        <w:trPr>
          <w:trHeight w:val="4931"/>
        </w:trPr>
        <w:tc>
          <w:tcPr>
            <w:tcW w:w="778" w:type="dxa"/>
            <w:tcBorders>
              <w:top w:val="single" w:sz="4" w:space="0" w:color="auto"/>
              <w:left w:val="single" w:sz="4" w:space="0" w:color="auto"/>
              <w:bottom w:val="single" w:sz="4" w:space="0" w:color="auto"/>
              <w:right w:val="single" w:sz="4" w:space="0" w:color="auto"/>
            </w:tcBorders>
          </w:tcPr>
          <w:p w14:paraId="3CCF22BB" w14:textId="77777777" w:rsidR="001B62F5" w:rsidRPr="005A54E8" w:rsidRDefault="001B62F5" w:rsidP="00B916D0">
            <w:pPr>
              <w:ind w:right="43"/>
              <w:jc w:val="center"/>
            </w:pPr>
            <w:r w:rsidRPr="005A54E8">
              <w:t>№</w:t>
            </w:r>
          </w:p>
          <w:p w14:paraId="7174283D" w14:textId="77777777" w:rsidR="001B62F5" w:rsidRPr="005A54E8" w:rsidRDefault="001B62F5" w:rsidP="00B916D0">
            <w:pPr>
              <w:ind w:right="43"/>
              <w:jc w:val="center"/>
            </w:pPr>
            <w:r w:rsidRPr="005A54E8">
              <w:t>п/п</w:t>
            </w:r>
          </w:p>
        </w:tc>
        <w:tc>
          <w:tcPr>
            <w:tcW w:w="2761" w:type="dxa"/>
            <w:tcBorders>
              <w:top w:val="single" w:sz="4" w:space="0" w:color="auto"/>
              <w:left w:val="single" w:sz="4" w:space="0" w:color="auto"/>
              <w:bottom w:val="single" w:sz="4" w:space="0" w:color="auto"/>
              <w:right w:val="single" w:sz="4" w:space="0" w:color="auto"/>
            </w:tcBorders>
          </w:tcPr>
          <w:p w14:paraId="75DE36BC" w14:textId="77777777" w:rsidR="0005534B" w:rsidRPr="005A54E8" w:rsidRDefault="0005534B" w:rsidP="0005534B">
            <w:pPr>
              <w:jc w:val="center"/>
              <w:rPr>
                <w:color w:val="000000"/>
              </w:rPr>
            </w:pPr>
            <w:r w:rsidRPr="005A54E8">
              <w:rPr>
                <w:color w:val="000000"/>
              </w:rPr>
              <w:t>Код товара по Общероссийскому классификатору продукции</w:t>
            </w:r>
          </w:p>
          <w:p w14:paraId="68E6CA1F" w14:textId="77777777" w:rsidR="0005534B" w:rsidRPr="005A54E8" w:rsidRDefault="0005534B" w:rsidP="0005534B">
            <w:pPr>
              <w:jc w:val="center"/>
              <w:rPr>
                <w:color w:val="000000"/>
              </w:rPr>
            </w:pPr>
            <w:r w:rsidRPr="005A54E8">
              <w:rPr>
                <w:color w:val="000000"/>
              </w:rPr>
              <w:t>по видам экономической деятельности</w:t>
            </w:r>
          </w:p>
          <w:p w14:paraId="78E502F7" w14:textId="77777777" w:rsidR="0005534B" w:rsidRPr="005A54E8" w:rsidRDefault="0005534B" w:rsidP="0005534B">
            <w:pPr>
              <w:jc w:val="center"/>
              <w:rPr>
                <w:color w:val="000000"/>
              </w:rPr>
            </w:pPr>
            <w:r w:rsidRPr="005A54E8">
              <w:rPr>
                <w:color w:val="000000"/>
              </w:rPr>
              <w:t>ОК 034-2014</w:t>
            </w:r>
          </w:p>
          <w:p w14:paraId="04AFB9AA" w14:textId="77777777" w:rsidR="0005534B" w:rsidRPr="005A54E8" w:rsidRDefault="0005534B" w:rsidP="0005534B">
            <w:pPr>
              <w:jc w:val="center"/>
              <w:rPr>
                <w:color w:val="000000"/>
              </w:rPr>
            </w:pPr>
            <w:r w:rsidRPr="005A54E8">
              <w:rPr>
                <w:color w:val="000000"/>
              </w:rPr>
              <w:t>(КПЕС 2008)</w:t>
            </w:r>
          </w:p>
          <w:p w14:paraId="1D7DB134" w14:textId="64727304" w:rsidR="001B62F5" w:rsidRPr="005A54E8" w:rsidRDefault="0005534B" w:rsidP="0005534B">
            <w:pPr>
              <w:ind w:right="43"/>
              <w:jc w:val="center"/>
            </w:pPr>
            <w:r w:rsidRPr="005A54E8">
              <w:rPr>
                <w:color w:val="000000"/>
              </w:rPr>
              <w:t>(ОКПД2)</w:t>
            </w:r>
          </w:p>
        </w:tc>
        <w:tc>
          <w:tcPr>
            <w:tcW w:w="2977" w:type="dxa"/>
            <w:tcBorders>
              <w:top w:val="single" w:sz="4" w:space="0" w:color="auto"/>
              <w:left w:val="single" w:sz="4" w:space="0" w:color="auto"/>
              <w:bottom w:val="single" w:sz="4" w:space="0" w:color="auto"/>
              <w:right w:val="single" w:sz="4" w:space="0" w:color="auto"/>
            </w:tcBorders>
          </w:tcPr>
          <w:p w14:paraId="7A03E86F" w14:textId="53623431" w:rsidR="001B62F5" w:rsidRPr="005A54E8" w:rsidRDefault="0005534B" w:rsidP="00B916D0">
            <w:pPr>
              <w:ind w:right="43"/>
              <w:jc w:val="center"/>
            </w:pPr>
            <w:r w:rsidRPr="005A54E8">
              <w:rPr>
                <w:color w:val="000000"/>
              </w:rPr>
              <w:t>Номер реестровой записи товара в реестрах, предусмотренных Постановлением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(при наличии)</w:t>
            </w:r>
          </w:p>
        </w:tc>
        <w:tc>
          <w:tcPr>
            <w:tcW w:w="1843" w:type="dxa"/>
            <w:tcBorders>
              <w:top w:val="single" w:sz="4" w:space="0" w:color="auto"/>
              <w:left w:val="single" w:sz="4" w:space="0" w:color="auto"/>
              <w:bottom w:val="single" w:sz="4" w:space="0" w:color="auto"/>
              <w:right w:val="single" w:sz="4" w:space="0" w:color="auto"/>
            </w:tcBorders>
          </w:tcPr>
          <w:p w14:paraId="02F8F4A5" w14:textId="358F12CE" w:rsidR="001B62F5" w:rsidRPr="005A54E8" w:rsidRDefault="0005534B" w:rsidP="00B916D0">
            <w:pPr>
              <w:ind w:right="43"/>
              <w:jc w:val="center"/>
            </w:pPr>
            <w:r w:rsidRPr="005A54E8">
              <w:rPr>
                <w:color w:val="000000"/>
              </w:rPr>
              <w:t>Наименование товара</w:t>
            </w:r>
          </w:p>
        </w:tc>
        <w:tc>
          <w:tcPr>
            <w:tcW w:w="2835" w:type="dxa"/>
            <w:tcBorders>
              <w:top w:val="single" w:sz="4" w:space="0" w:color="auto"/>
              <w:left w:val="single" w:sz="4" w:space="0" w:color="auto"/>
              <w:bottom w:val="single" w:sz="4" w:space="0" w:color="auto"/>
              <w:right w:val="single" w:sz="4" w:space="0" w:color="auto"/>
            </w:tcBorders>
          </w:tcPr>
          <w:p w14:paraId="41F7E687" w14:textId="77777777" w:rsidR="0005534B" w:rsidRPr="005A54E8" w:rsidRDefault="0005534B" w:rsidP="0005534B">
            <w:pPr>
              <w:jc w:val="center"/>
              <w:rPr>
                <w:color w:val="000000"/>
              </w:rPr>
            </w:pPr>
            <w:r w:rsidRPr="005A54E8">
              <w:rPr>
                <w:color w:val="000000"/>
              </w:rPr>
              <w:t>Объем товара,</w:t>
            </w:r>
          </w:p>
          <w:p w14:paraId="5E53A73A" w14:textId="77777777" w:rsidR="0005534B" w:rsidRPr="005A54E8" w:rsidRDefault="0005534B" w:rsidP="0005534B">
            <w:pPr>
              <w:jc w:val="center"/>
              <w:rPr>
                <w:color w:val="000000"/>
              </w:rPr>
            </w:pPr>
            <w:r w:rsidRPr="005A54E8">
              <w:rPr>
                <w:color w:val="000000"/>
              </w:rPr>
              <w:t>в том числе поставленного при выполнении закупаемых работ, оказании закупаемых услуг</w:t>
            </w:r>
          </w:p>
          <w:p w14:paraId="17537E66" w14:textId="4A434246" w:rsidR="001B62F5" w:rsidRPr="005A54E8" w:rsidRDefault="0005534B" w:rsidP="0005534B">
            <w:pPr>
              <w:ind w:right="43"/>
              <w:jc w:val="center"/>
            </w:pPr>
            <w:r w:rsidRPr="005A54E8">
              <w:rPr>
                <w:color w:val="000000"/>
              </w:rPr>
              <w:t>(рублей)</w:t>
            </w:r>
          </w:p>
        </w:tc>
        <w:tc>
          <w:tcPr>
            <w:tcW w:w="3431" w:type="dxa"/>
            <w:tcBorders>
              <w:top w:val="single" w:sz="4" w:space="0" w:color="auto"/>
              <w:left w:val="single" w:sz="4" w:space="0" w:color="auto"/>
              <w:bottom w:val="single" w:sz="4" w:space="0" w:color="auto"/>
              <w:right w:val="single" w:sz="4" w:space="0" w:color="auto"/>
            </w:tcBorders>
          </w:tcPr>
          <w:p w14:paraId="70731946" w14:textId="77777777" w:rsidR="0005534B" w:rsidRPr="005A54E8" w:rsidRDefault="0005534B" w:rsidP="0005534B">
            <w:pPr>
              <w:jc w:val="center"/>
              <w:rPr>
                <w:color w:val="000000"/>
              </w:rPr>
            </w:pPr>
            <w:r w:rsidRPr="005A54E8">
              <w:rPr>
                <w:color w:val="000000"/>
              </w:rPr>
              <w:t>Объём российского товара, в том числе товара, поставленного</w:t>
            </w:r>
          </w:p>
          <w:p w14:paraId="0A9D757D" w14:textId="77777777" w:rsidR="0005534B" w:rsidRPr="005A54E8" w:rsidRDefault="0005534B" w:rsidP="0005534B">
            <w:pPr>
              <w:jc w:val="center"/>
              <w:rPr>
                <w:color w:val="000000"/>
              </w:rPr>
            </w:pPr>
            <w:r w:rsidRPr="005A54E8">
              <w:rPr>
                <w:color w:val="000000"/>
              </w:rPr>
              <w:t>при выполнении закупаемых работ, оказании закупаемых услуг</w:t>
            </w:r>
          </w:p>
          <w:p w14:paraId="0E14A87F" w14:textId="55B0F4FB" w:rsidR="001B62F5" w:rsidRPr="005A54E8" w:rsidRDefault="0005534B" w:rsidP="0005534B">
            <w:pPr>
              <w:ind w:right="43"/>
              <w:jc w:val="center"/>
            </w:pPr>
            <w:r w:rsidRPr="005A54E8">
              <w:rPr>
                <w:color w:val="000000"/>
              </w:rPr>
              <w:t>(рублей)</w:t>
            </w:r>
          </w:p>
        </w:tc>
      </w:tr>
      <w:tr w:rsidR="001B62F5" w:rsidRPr="005A54E8" w14:paraId="3140244A" w14:textId="77777777" w:rsidTr="0005534B">
        <w:trPr>
          <w:trHeight w:val="536"/>
        </w:trPr>
        <w:tc>
          <w:tcPr>
            <w:tcW w:w="778" w:type="dxa"/>
            <w:tcBorders>
              <w:top w:val="single" w:sz="4" w:space="0" w:color="auto"/>
              <w:left w:val="single" w:sz="4" w:space="0" w:color="auto"/>
              <w:bottom w:val="single" w:sz="4" w:space="0" w:color="auto"/>
              <w:right w:val="single" w:sz="4" w:space="0" w:color="auto"/>
            </w:tcBorders>
          </w:tcPr>
          <w:p w14:paraId="52B2C3F0" w14:textId="77777777" w:rsidR="001B62F5" w:rsidRPr="005A54E8" w:rsidRDefault="001B62F5" w:rsidP="00B916D0">
            <w:pPr>
              <w:ind w:right="43"/>
              <w:jc w:val="both"/>
            </w:pPr>
          </w:p>
        </w:tc>
        <w:tc>
          <w:tcPr>
            <w:tcW w:w="2761" w:type="dxa"/>
            <w:tcBorders>
              <w:top w:val="single" w:sz="4" w:space="0" w:color="auto"/>
              <w:left w:val="single" w:sz="4" w:space="0" w:color="auto"/>
              <w:bottom w:val="single" w:sz="4" w:space="0" w:color="auto"/>
              <w:right w:val="single" w:sz="4" w:space="0" w:color="auto"/>
            </w:tcBorders>
          </w:tcPr>
          <w:p w14:paraId="2F13B032" w14:textId="77777777" w:rsidR="001B62F5" w:rsidRPr="005A54E8" w:rsidRDefault="001B62F5" w:rsidP="00B916D0">
            <w:pPr>
              <w:ind w:right="43"/>
              <w:jc w:val="both"/>
            </w:pPr>
          </w:p>
        </w:tc>
        <w:tc>
          <w:tcPr>
            <w:tcW w:w="2977" w:type="dxa"/>
            <w:tcBorders>
              <w:top w:val="single" w:sz="4" w:space="0" w:color="auto"/>
              <w:left w:val="single" w:sz="4" w:space="0" w:color="auto"/>
              <w:bottom w:val="single" w:sz="4" w:space="0" w:color="auto"/>
              <w:right w:val="single" w:sz="4" w:space="0" w:color="auto"/>
            </w:tcBorders>
          </w:tcPr>
          <w:p w14:paraId="215B381F" w14:textId="77777777" w:rsidR="001B62F5" w:rsidRPr="005A54E8" w:rsidRDefault="001B62F5" w:rsidP="00B916D0">
            <w:pPr>
              <w:ind w:right="43"/>
              <w:jc w:val="both"/>
            </w:pPr>
          </w:p>
        </w:tc>
        <w:tc>
          <w:tcPr>
            <w:tcW w:w="1843" w:type="dxa"/>
            <w:tcBorders>
              <w:top w:val="single" w:sz="4" w:space="0" w:color="auto"/>
              <w:left w:val="single" w:sz="4" w:space="0" w:color="auto"/>
              <w:bottom w:val="single" w:sz="4" w:space="0" w:color="auto"/>
              <w:right w:val="single" w:sz="4" w:space="0" w:color="auto"/>
            </w:tcBorders>
          </w:tcPr>
          <w:p w14:paraId="4384BB74" w14:textId="77777777" w:rsidR="001B62F5" w:rsidRPr="005A54E8" w:rsidRDefault="001B62F5" w:rsidP="00B916D0">
            <w:pPr>
              <w:ind w:right="43"/>
              <w:jc w:val="both"/>
            </w:pPr>
          </w:p>
        </w:tc>
        <w:tc>
          <w:tcPr>
            <w:tcW w:w="2835" w:type="dxa"/>
            <w:tcBorders>
              <w:top w:val="single" w:sz="4" w:space="0" w:color="auto"/>
              <w:left w:val="single" w:sz="4" w:space="0" w:color="auto"/>
              <w:bottom w:val="single" w:sz="4" w:space="0" w:color="auto"/>
              <w:right w:val="single" w:sz="4" w:space="0" w:color="auto"/>
            </w:tcBorders>
          </w:tcPr>
          <w:p w14:paraId="561821D6" w14:textId="77777777" w:rsidR="001B62F5" w:rsidRPr="005A54E8" w:rsidRDefault="001B62F5" w:rsidP="00B916D0">
            <w:pPr>
              <w:ind w:right="43"/>
              <w:jc w:val="both"/>
            </w:pPr>
          </w:p>
        </w:tc>
        <w:tc>
          <w:tcPr>
            <w:tcW w:w="3431" w:type="dxa"/>
            <w:tcBorders>
              <w:top w:val="single" w:sz="4" w:space="0" w:color="auto"/>
              <w:left w:val="single" w:sz="4" w:space="0" w:color="auto"/>
              <w:bottom w:val="single" w:sz="4" w:space="0" w:color="auto"/>
              <w:right w:val="single" w:sz="4" w:space="0" w:color="auto"/>
            </w:tcBorders>
          </w:tcPr>
          <w:p w14:paraId="76D700A1" w14:textId="77777777" w:rsidR="001B62F5" w:rsidRPr="005A54E8" w:rsidRDefault="001B62F5" w:rsidP="00B916D0">
            <w:pPr>
              <w:ind w:right="43"/>
              <w:jc w:val="both"/>
            </w:pPr>
          </w:p>
        </w:tc>
      </w:tr>
    </w:tbl>
    <w:p w14:paraId="3DFBA07E" w14:textId="7948E6EC" w:rsidR="0005534B" w:rsidRPr="005A54E8" w:rsidRDefault="0005534B" w:rsidP="0005534B"/>
    <w:p w14:paraId="1E3EC132" w14:textId="77777777" w:rsidR="0005534B" w:rsidRPr="005A54E8" w:rsidRDefault="0005534B" w:rsidP="0005534B"/>
    <w:tbl>
      <w:tblPr>
        <w:tblStyle w:val="30"/>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5"/>
        <w:gridCol w:w="4956"/>
      </w:tblGrid>
      <w:tr w:rsidR="0005534B" w:rsidRPr="005A54E8" w14:paraId="24898CED" w14:textId="77777777" w:rsidTr="00156079">
        <w:trPr>
          <w:jc w:val="center"/>
        </w:trPr>
        <w:tc>
          <w:tcPr>
            <w:tcW w:w="9911" w:type="dxa"/>
            <w:gridSpan w:val="2"/>
            <w:vAlign w:val="center"/>
          </w:tcPr>
          <w:p w14:paraId="693EAD41" w14:textId="55B0BB31" w:rsidR="0005534B" w:rsidRPr="005A54E8" w:rsidRDefault="0005534B" w:rsidP="0005534B">
            <w:pPr>
              <w:widowControl/>
              <w:tabs>
                <w:tab w:val="left" w:pos="426"/>
                <w:tab w:val="left" w:pos="567"/>
              </w:tabs>
              <w:autoSpaceDE/>
              <w:autoSpaceDN/>
              <w:adjustRightInd/>
              <w:ind w:right="22"/>
              <w:jc w:val="center"/>
              <w:rPr>
                <w:rFonts w:eastAsia="Calibri"/>
                <w:b/>
              </w:rPr>
            </w:pPr>
            <w:r w:rsidRPr="005A54E8">
              <w:t>[Наименование</w:t>
            </w:r>
            <w:r w:rsidR="00185985" w:rsidRPr="005A54E8">
              <w:t xml:space="preserve"> Исполнителя по Договору</w:t>
            </w:r>
            <w:r w:rsidRPr="005A54E8">
              <w:t>]</w:t>
            </w:r>
            <w:r w:rsidRPr="005A54E8">
              <w:rPr>
                <w:b/>
              </w:rPr>
              <w:t>:</w:t>
            </w:r>
          </w:p>
        </w:tc>
      </w:tr>
      <w:tr w:rsidR="0005534B" w:rsidRPr="005A54E8" w14:paraId="58D4AA67" w14:textId="77777777" w:rsidTr="00156079">
        <w:trPr>
          <w:jc w:val="center"/>
        </w:trPr>
        <w:tc>
          <w:tcPr>
            <w:tcW w:w="9911" w:type="dxa"/>
            <w:gridSpan w:val="2"/>
            <w:vAlign w:val="center"/>
          </w:tcPr>
          <w:p w14:paraId="4BF032AB" w14:textId="77777777" w:rsidR="0005534B" w:rsidRPr="005A54E8" w:rsidRDefault="0005534B" w:rsidP="0005534B">
            <w:pPr>
              <w:widowControl/>
              <w:tabs>
                <w:tab w:val="left" w:pos="426"/>
                <w:tab w:val="left" w:pos="567"/>
              </w:tabs>
              <w:autoSpaceDE/>
              <w:autoSpaceDN/>
              <w:adjustRightInd/>
              <w:spacing w:after="120"/>
              <w:jc w:val="center"/>
              <w:rPr>
                <w:rFonts w:eastAsia="Calibri"/>
                <w:b/>
              </w:rPr>
            </w:pPr>
            <w:r w:rsidRPr="005A54E8">
              <w:rPr>
                <w:b/>
                <w:iCs/>
                <w:color w:val="000000"/>
              </w:rPr>
              <w:t>________________/ _______________</w:t>
            </w:r>
          </w:p>
        </w:tc>
      </w:tr>
      <w:tr w:rsidR="0005534B" w:rsidRPr="005A54E8" w14:paraId="4007799F" w14:textId="77777777" w:rsidTr="00156079">
        <w:trPr>
          <w:jc w:val="center"/>
        </w:trPr>
        <w:tc>
          <w:tcPr>
            <w:tcW w:w="9911" w:type="dxa"/>
            <w:gridSpan w:val="2"/>
            <w:vAlign w:val="center"/>
          </w:tcPr>
          <w:p w14:paraId="719A1AEA" w14:textId="77777777" w:rsidR="0005534B" w:rsidRPr="005A54E8" w:rsidRDefault="0005534B" w:rsidP="0005534B">
            <w:pPr>
              <w:widowControl/>
              <w:tabs>
                <w:tab w:val="left" w:pos="426"/>
                <w:tab w:val="left" w:pos="567"/>
              </w:tabs>
              <w:autoSpaceDE/>
              <w:autoSpaceDN/>
              <w:adjustRightInd/>
              <w:jc w:val="center"/>
              <w:rPr>
                <w:rFonts w:eastAsia="Calibri"/>
                <w:b/>
                <w:bCs/>
              </w:rPr>
            </w:pPr>
            <w:r w:rsidRPr="005A54E8">
              <w:rPr>
                <w:rFonts w:eastAsia="Calibri"/>
                <w:b/>
                <w:bCs/>
              </w:rPr>
              <w:t>Форму утверждаем:</w:t>
            </w:r>
          </w:p>
        </w:tc>
      </w:tr>
      <w:tr w:rsidR="0005534B" w:rsidRPr="005A54E8" w14:paraId="6A754BBD" w14:textId="77777777" w:rsidTr="00156079">
        <w:trPr>
          <w:jc w:val="center"/>
        </w:trPr>
        <w:tc>
          <w:tcPr>
            <w:tcW w:w="4955" w:type="dxa"/>
            <w:vAlign w:val="center"/>
          </w:tcPr>
          <w:p w14:paraId="79D190EA" w14:textId="0C4DE3E8" w:rsidR="0005534B" w:rsidRPr="005A54E8" w:rsidRDefault="0005534B" w:rsidP="0005534B">
            <w:pPr>
              <w:widowControl/>
              <w:tabs>
                <w:tab w:val="left" w:pos="426"/>
                <w:tab w:val="left" w:pos="567"/>
              </w:tabs>
              <w:autoSpaceDE/>
              <w:autoSpaceDN/>
              <w:adjustRightInd/>
              <w:jc w:val="center"/>
              <w:rPr>
                <w:rFonts w:eastAsia="Calibri"/>
                <w:b/>
              </w:rPr>
            </w:pPr>
            <w:r w:rsidRPr="005A54E8">
              <w:t>[Наименование стороны по договору (</w:t>
            </w:r>
            <w:r w:rsidR="00185985" w:rsidRPr="005A54E8">
              <w:t>Исполнителя</w:t>
            </w:r>
            <w:r w:rsidRPr="005A54E8">
              <w:t>)]</w:t>
            </w:r>
            <w:r w:rsidRPr="005A54E8">
              <w:rPr>
                <w:b/>
              </w:rPr>
              <w:t>:</w:t>
            </w:r>
          </w:p>
        </w:tc>
        <w:tc>
          <w:tcPr>
            <w:tcW w:w="4956" w:type="dxa"/>
            <w:vAlign w:val="center"/>
          </w:tcPr>
          <w:p w14:paraId="77B15E23" w14:textId="0F22A8F3" w:rsidR="0005534B" w:rsidRPr="005A54E8" w:rsidRDefault="0005534B" w:rsidP="0005534B">
            <w:pPr>
              <w:widowControl/>
              <w:tabs>
                <w:tab w:val="left" w:pos="426"/>
                <w:tab w:val="left" w:pos="567"/>
              </w:tabs>
              <w:autoSpaceDE/>
              <w:autoSpaceDN/>
              <w:adjustRightInd/>
              <w:jc w:val="center"/>
              <w:rPr>
                <w:rFonts w:eastAsia="Calibri"/>
                <w:b/>
              </w:rPr>
            </w:pPr>
            <w:r w:rsidRPr="005A54E8">
              <w:t>[</w:t>
            </w:r>
            <w:r w:rsidR="00185985" w:rsidRPr="005A54E8">
              <w:t>ООО «ПетроЭнергоКонтроль»</w:t>
            </w:r>
            <w:r w:rsidRPr="005A54E8">
              <w:t>]</w:t>
            </w:r>
            <w:r w:rsidRPr="005A54E8">
              <w:rPr>
                <w:b/>
              </w:rPr>
              <w:t>:</w:t>
            </w:r>
          </w:p>
        </w:tc>
      </w:tr>
      <w:tr w:rsidR="0005534B" w:rsidRPr="005A54E8" w14:paraId="6D1DF1F3" w14:textId="77777777" w:rsidTr="00156079">
        <w:trPr>
          <w:trHeight w:val="455"/>
          <w:jc w:val="center"/>
        </w:trPr>
        <w:tc>
          <w:tcPr>
            <w:tcW w:w="4955" w:type="dxa"/>
            <w:vAlign w:val="center"/>
          </w:tcPr>
          <w:p w14:paraId="30E78893" w14:textId="77777777" w:rsidR="0005534B" w:rsidRPr="005A54E8" w:rsidRDefault="0005534B" w:rsidP="0005534B">
            <w:pPr>
              <w:widowControl/>
              <w:tabs>
                <w:tab w:val="left" w:pos="426"/>
                <w:tab w:val="left" w:pos="567"/>
              </w:tabs>
              <w:autoSpaceDE/>
              <w:autoSpaceDN/>
              <w:adjustRightInd/>
              <w:jc w:val="center"/>
              <w:rPr>
                <w:rFonts w:eastAsia="Calibri"/>
                <w:b/>
              </w:rPr>
            </w:pPr>
            <w:r w:rsidRPr="005A54E8">
              <w:rPr>
                <w:b/>
                <w:iCs/>
                <w:color w:val="000000"/>
              </w:rPr>
              <w:t>________________/ _______________</w:t>
            </w:r>
          </w:p>
        </w:tc>
        <w:tc>
          <w:tcPr>
            <w:tcW w:w="4956" w:type="dxa"/>
            <w:vAlign w:val="center"/>
          </w:tcPr>
          <w:p w14:paraId="3D6F2CFE" w14:textId="77777777" w:rsidR="0005534B" w:rsidRPr="005A54E8" w:rsidRDefault="0005534B" w:rsidP="0005534B">
            <w:pPr>
              <w:widowControl/>
              <w:tabs>
                <w:tab w:val="left" w:pos="426"/>
                <w:tab w:val="left" w:pos="567"/>
              </w:tabs>
              <w:autoSpaceDE/>
              <w:autoSpaceDN/>
              <w:adjustRightInd/>
              <w:jc w:val="center"/>
              <w:rPr>
                <w:rFonts w:eastAsia="Calibri"/>
                <w:b/>
              </w:rPr>
            </w:pPr>
            <w:r w:rsidRPr="005A54E8">
              <w:rPr>
                <w:b/>
                <w:iCs/>
                <w:color w:val="000000"/>
              </w:rPr>
              <w:t>________________/ Н.В. Ильин</w:t>
            </w:r>
          </w:p>
        </w:tc>
      </w:tr>
    </w:tbl>
    <w:p w14:paraId="249E96DE" w14:textId="77777777" w:rsidR="00623016" w:rsidRDefault="00623016" w:rsidP="00861C70">
      <w:pPr>
        <w:widowControl/>
        <w:autoSpaceDE/>
        <w:autoSpaceDN/>
        <w:adjustRightInd/>
        <w:jc w:val="right"/>
        <w:rPr>
          <w:ins w:id="5" w:author="Попкова Кира Юрьевна" w:date="2025-12-12T17:44:00Z"/>
          <w:color w:val="000000"/>
          <w:sz w:val="22"/>
          <w:szCs w:val="22"/>
        </w:rPr>
      </w:pPr>
    </w:p>
    <w:p w14:paraId="6A38130E" w14:textId="77777777" w:rsidR="0071786F" w:rsidRDefault="0071786F" w:rsidP="00861C70">
      <w:pPr>
        <w:widowControl/>
        <w:autoSpaceDE/>
        <w:autoSpaceDN/>
        <w:adjustRightInd/>
        <w:jc w:val="right"/>
        <w:rPr>
          <w:color w:val="000000"/>
          <w:sz w:val="22"/>
          <w:szCs w:val="22"/>
        </w:rPr>
      </w:pPr>
    </w:p>
    <w:p w14:paraId="2569534A" w14:textId="77777777" w:rsidR="0071786F" w:rsidRDefault="0071786F" w:rsidP="00861C70">
      <w:pPr>
        <w:widowControl/>
        <w:autoSpaceDE/>
        <w:autoSpaceDN/>
        <w:adjustRightInd/>
        <w:jc w:val="right"/>
        <w:rPr>
          <w:color w:val="000000"/>
          <w:sz w:val="22"/>
          <w:szCs w:val="22"/>
        </w:rPr>
      </w:pPr>
    </w:p>
    <w:p w14:paraId="0EE70C38" w14:textId="77777777" w:rsidR="0071786F" w:rsidRDefault="0071786F" w:rsidP="00861C70">
      <w:pPr>
        <w:widowControl/>
        <w:autoSpaceDE/>
        <w:autoSpaceDN/>
        <w:adjustRightInd/>
        <w:jc w:val="right"/>
        <w:rPr>
          <w:color w:val="000000"/>
          <w:sz w:val="22"/>
          <w:szCs w:val="22"/>
        </w:rPr>
      </w:pPr>
    </w:p>
    <w:p w14:paraId="4FF6E047" w14:textId="77777777" w:rsidR="0071786F" w:rsidRDefault="0071786F" w:rsidP="00861C70">
      <w:pPr>
        <w:widowControl/>
        <w:autoSpaceDE/>
        <w:autoSpaceDN/>
        <w:adjustRightInd/>
        <w:jc w:val="right"/>
        <w:rPr>
          <w:color w:val="000000"/>
          <w:sz w:val="22"/>
          <w:szCs w:val="22"/>
        </w:rPr>
      </w:pPr>
    </w:p>
    <w:p w14:paraId="752F2D5B" w14:textId="50CC7D7C" w:rsidR="001F069E" w:rsidRPr="005A54E8" w:rsidRDefault="001F069E" w:rsidP="00861C70">
      <w:pPr>
        <w:widowControl/>
        <w:autoSpaceDE/>
        <w:autoSpaceDN/>
        <w:adjustRightInd/>
        <w:jc w:val="right"/>
        <w:rPr>
          <w:color w:val="000000"/>
          <w:sz w:val="22"/>
          <w:szCs w:val="22"/>
        </w:rPr>
      </w:pPr>
      <w:r w:rsidRPr="005A54E8">
        <w:rPr>
          <w:color w:val="000000"/>
          <w:sz w:val="22"/>
          <w:szCs w:val="22"/>
        </w:rPr>
        <w:t>Приложение № 3</w:t>
      </w:r>
    </w:p>
    <w:p w14:paraId="48A07F74" w14:textId="41F192BF" w:rsidR="00861C70" w:rsidRPr="005A54E8" w:rsidRDefault="001F069E" w:rsidP="005A54E8">
      <w:pPr>
        <w:jc w:val="right"/>
        <w:rPr>
          <w:b/>
          <w:sz w:val="22"/>
          <w:szCs w:val="22"/>
        </w:rPr>
      </w:pPr>
      <w:r w:rsidRPr="005A54E8">
        <w:rPr>
          <w:color w:val="000000"/>
          <w:sz w:val="22"/>
          <w:szCs w:val="22"/>
        </w:rPr>
        <w:t>к Договору №________от «____» ____________ 20</w:t>
      </w:r>
      <w:r w:rsidR="00D80ECD" w:rsidRPr="005A54E8">
        <w:rPr>
          <w:color w:val="000000"/>
          <w:sz w:val="22"/>
          <w:szCs w:val="22"/>
        </w:rPr>
        <w:t>2</w:t>
      </w:r>
      <w:r w:rsidR="008A461F" w:rsidRPr="005A54E8">
        <w:rPr>
          <w:color w:val="000000"/>
          <w:sz w:val="22"/>
          <w:szCs w:val="22"/>
        </w:rPr>
        <w:t>6</w:t>
      </w:r>
      <w:r w:rsidRPr="005A54E8">
        <w:rPr>
          <w:color w:val="000000"/>
          <w:sz w:val="22"/>
          <w:szCs w:val="22"/>
        </w:rPr>
        <w:t xml:space="preserve"> г.</w:t>
      </w:r>
      <w:r w:rsidR="00607094" w:rsidRPr="005A54E8">
        <w:rPr>
          <w:b/>
          <w:sz w:val="22"/>
          <w:szCs w:val="22"/>
        </w:rPr>
        <w:t xml:space="preserve"> </w:t>
      </w:r>
    </w:p>
    <w:p w14:paraId="34169A4D" w14:textId="77777777" w:rsidR="00861C70" w:rsidRPr="005A54E8" w:rsidRDefault="00861C70" w:rsidP="00B916D0">
      <w:pPr>
        <w:jc w:val="right"/>
        <w:rPr>
          <w:b/>
          <w:sz w:val="22"/>
          <w:szCs w:val="22"/>
        </w:rPr>
      </w:pPr>
    </w:p>
    <w:p w14:paraId="6854CE08" w14:textId="77777777" w:rsidR="00861C70" w:rsidRPr="005A54E8" w:rsidRDefault="00861C70" w:rsidP="00861C70">
      <w:pPr>
        <w:tabs>
          <w:tab w:val="center" w:pos="4677"/>
          <w:tab w:val="right" w:pos="9355"/>
        </w:tabs>
        <w:jc w:val="center"/>
        <w:rPr>
          <w:b/>
          <w:sz w:val="22"/>
          <w:szCs w:val="22"/>
          <w:lang w:eastAsia="en-US"/>
        </w:rPr>
      </w:pPr>
      <w:r w:rsidRPr="005A54E8">
        <w:rPr>
          <w:b/>
          <w:sz w:val="22"/>
          <w:szCs w:val="22"/>
          <w:lang w:eastAsia="en-US"/>
        </w:rPr>
        <w:t>Форма по раскрытию информации в отношении всей цепочки собственников, включая бенефициаров (в том числе, конечных)</w:t>
      </w:r>
    </w:p>
    <w:p w14:paraId="1870F495" w14:textId="77777777" w:rsidR="00861C70" w:rsidRPr="005A54E8" w:rsidRDefault="00861C70" w:rsidP="00861C70">
      <w:pPr>
        <w:tabs>
          <w:tab w:val="left" w:pos="426"/>
          <w:tab w:val="left" w:pos="7797"/>
        </w:tabs>
        <w:jc w:val="center"/>
        <w:rPr>
          <w:i/>
          <w:sz w:val="22"/>
          <w:szCs w:val="22"/>
          <w:lang w:eastAsia="en-US"/>
        </w:rPr>
      </w:pPr>
      <w:r w:rsidRPr="005A54E8">
        <w:rPr>
          <w:i/>
          <w:sz w:val="22"/>
          <w:szCs w:val="22"/>
          <w:lang w:eastAsia="en-US"/>
        </w:rPr>
        <w:t>Организационно-правовая форма (полностью) «Наименование контрагента»</w:t>
      </w:r>
    </w:p>
    <w:p w14:paraId="18E6B2D1" w14:textId="2F4CD520" w:rsidR="005A54E8" w:rsidRPr="005A54E8" w:rsidRDefault="00861C70" w:rsidP="005A54E8">
      <w:pPr>
        <w:tabs>
          <w:tab w:val="left" w:pos="426"/>
          <w:tab w:val="left" w:pos="7797"/>
        </w:tabs>
        <w:rPr>
          <w:i/>
          <w:sz w:val="22"/>
          <w:szCs w:val="22"/>
          <w:lang w:eastAsia="en-US"/>
        </w:rPr>
      </w:pPr>
      <w:r w:rsidRPr="005A54E8">
        <w:rPr>
          <w:sz w:val="22"/>
          <w:szCs w:val="22"/>
          <w:lang w:eastAsia="en-US"/>
        </w:rPr>
        <w:t xml:space="preserve">                                                                                                                                                                                                           Дата </w:t>
      </w:r>
      <w:r w:rsidRPr="005A54E8">
        <w:rPr>
          <w:i/>
          <w:sz w:val="22"/>
          <w:szCs w:val="22"/>
          <w:lang w:eastAsia="en-US"/>
        </w:rPr>
        <w:t>заполнения число /месяц / год</w:t>
      </w:r>
    </w:p>
    <w:tbl>
      <w:tblPr>
        <w:tblpPr w:leftFromText="180" w:rightFromText="180" w:vertAnchor="page" w:horzAnchor="page" w:tblpX="696" w:tblpY="2550"/>
        <w:tblW w:w="15588" w:type="dxa"/>
        <w:tblLayout w:type="fixed"/>
        <w:tblLook w:val="00A0" w:firstRow="1" w:lastRow="0" w:firstColumn="1" w:lastColumn="0" w:noHBand="0" w:noVBand="0"/>
      </w:tblPr>
      <w:tblGrid>
        <w:gridCol w:w="392"/>
        <w:gridCol w:w="944"/>
        <w:gridCol w:w="757"/>
        <w:gridCol w:w="1080"/>
        <w:gridCol w:w="862"/>
        <w:gridCol w:w="1275"/>
        <w:gridCol w:w="1578"/>
        <w:gridCol w:w="524"/>
        <w:gridCol w:w="634"/>
        <w:gridCol w:w="828"/>
        <w:gridCol w:w="1278"/>
        <w:gridCol w:w="1461"/>
        <w:gridCol w:w="1461"/>
        <w:gridCol w:w="955"/>
        <w:gridCol w:w="1559"/>
      </w:tblGrid>
      <w:tr w:rsidR="005A54E8" w:rsidRPr="005A54E8" w14:paraId="4B2F1E78" w14:textId="77777777" w:rsidTr="005A54E8">
        <w:trPr>
          <w:trHeight w:val="280"/>
        </w:trPr>
        <w:tc>
          <w:tcPr>
            <w:tcW w:w="392" w:type="dxa"/>
            <w:vMerge w:val="restart"/>
            <w:tcBorders>
              <w:top w:val="single" w:sz="4" w:space="0" w:color="auto"/>
              <w:left w:val="single" w:sz="4" w:space="0" w:color="auto"/>
              <w:right w:val="single" w:sz="4" w:space="0" w:color="auto"/>
            </w:tcBorders>
            <w:shd w:val="clear" w:color="auto" w:fill="BFBFBF"/>
            <w:textDirection w:val="btLr"/>
            <w:vAlign w:val="center"/>
          </w:tcPr>
          <w:p w14:paraId="49E44B15" w14:textId="77777777" w:rsidR="005A54E8" w:rsidRPr="005A54E8" w:rsidRDefault="005A54E8" w:rsidP="005A54E8">
            <w:pPr>
              <w:ind w:left="113" w:right="113"/>
              <w:jc w:val="center"/>
              <w:rPr>
                <w:color w:val="000000"/>
                <w:sz w:val="22"/>
                <w:szCs w:val="22"/>
              </w:rPr>
            </w:pPr>
            <w:r w:rsidRPr="005A54E8">
              <w:rPr>
                <w:color w:val="000000"/>
                <w:sz w:val="22"/>
                <w:szCs w:val="22"/>
              </w:rPr>
              <w:t>№ п/п </w:t>
            </w:r>
          </w:p>
        </w:tc>
        <w:tc>
          <w:tcPr>
            <w:tcW w:w="6496" w:type="dxa"/>
            <w:gridSpan w:val="6"/>
            <w:tcBorders>
              <w:top w:val="single" w:sz="4" w:space="0" w:color="auto"/>
              <w:left w:val="nil"/>
              <w:bottom w:val="single" w:sz="4" w:space="0" w:color="auto"/>
              <w:right w:val="single" w:sz="4" w:space="0" w:color="auto"/>
            </w:tcBorders>
            <w:shd w:val="clear" w:color="auto" w:fill="BFBFBF"/>
          </w:tcPr>
          <w:p w14:paraId="56214044" w14:textId="77777777" w:rsidR="005A54E8" w:rsidRPr="005A54E8" w:rsidRDefault="005A54E8" w:rsidP="005A54E8">
            <w:pPr>
              <w:jc w:val="center"/>
              <w:rPr>
                <w:color w:val="000000"/>
                <w:sz w:val="20"/>
                <w:szCs w:val="20"/>
              </w:rPr>
            </w:pPr>
            <w:r w:rsidRPr="005A54E8">
              <w:rPr>
                <w:color w:val="000000"/>
                <w:sz w:val="20"/>
                <w:szCs w:val="20"/>
              </w:rPr>
              <w:t>Наименование контрагента (ИНН, вид деятельности)</w:t>
            </w:r>
          </w:p>
        </w:tc>
        <w:tc>
          <w:tcPr>
            <w:tcW w:w="8700" w:type="dxa"/>
            <w:gridSpan w:val="8"/>
            <w:tcBorders>
              <w:top w:val="single" w:sz="4" w:space="0" w:color="auto"/>
              <w:left w:val="nil"/>
              <w:bottom w:val="single" w:sz="4" w:space="0" w:color="auto"/>
              <w:right w:val="single" w:sz="4" w:space="0" w:color="auto"/>
            </w:tcBorders>
            <w:shd w:val="clear" w:color="auto" w:fill="BFBFBF"/>
          </w:tcPr>
          <w:p w14:paraId="54AB5029" w14:textId="77777777" w:rsidR="005A54E8" w:rsidRPr="005A54E8" w:rsidRDefault="005A54E8" w:rsidP="005A54E8">
            <w:pPr>
              <w:jc w:val="center"/>
              <w:rPr>
                <w:color w:val="000000"/>
                <w:sz w:val="20"/>
                <w:szCs w:val="20"/>
              </w:rPr>
            </w:pPr>
            <w:r w:rsidRPr="005A54E8">
              <w:rPr>
                <w:color w:val="000000"/>
                <w:sz w:val="20"/>
                <w:szCs w:val="20"/>
              </w:rPr>
              <w:t>Информация о цепочке собственников контрагента, включая бенефициаров (в том числе конечных)</w:t>
            </w:r>
          </w:p>
        </w:tc>
      </w:tr>
      <w:tr w:rsidR="005A54E8" w:rsidRPr="005A54E8" w14:paraId="52C6F548" w14:textId="77777777" w:rsidTr="005A54E8">
        <w:trPr>
          <w:trHeight w:val="2171"/>
        </w:trPr>
        <w:tc>
          <w:tcPr>
            <w:tcW w:w="392" w:type="dxa"/>
            <w:vMerge/>
            <w:tcBorders>
              <w:left w:val="single" w:sz="4" w:space="0" w:color="auto"/>
              <w:bottom w:val="single" w:sz="4" w:space="0" w:color="auto"/>
              <w:right w:val="single" w:sz="4" w:space="0" w:color="auto"/>
            </w:tcBorders>
            <w:shd w:val="clear" w:color="auto" w:fill="BFBFBF"/>
            <w:vAlign w:val="center"/>
          </w:tcPr>
          <w:p w14:paraId="69B0B8CF" w14:textId="77777777" w:rsidR="005A54E8" w:rsidRPr="005A54E8" w:rsidRDefault="005A54E8" w:rsidP="005A54E8">
            <w:pPr>
              <w:rPr>
                <w:color w:val="000000"/>
                <w:sz w:val="22"/>
                <w:szCs w:val="22"/>
              </w:rPr>
            </w:pPr>
          </w:p>
        </w:tc>
        <w:tc>
          <w:tcPr>
            <w:tcW w:w="944" w:type="dxa"/>
            <w:tcBorders>
              <w:top w:val="single" w:sz="4" w:space="0" w:color="auto"/>
              <w:left w:val="nil"/>
              <w:bottom w:val="single" w:sz="4" w:space="0" w:color="auto"/>
              <w:right w:val="single" w:sz="4" w:space="0" w:color="auto"/>
            </w:tcBorders>
            <w:shd w:val="clear" w:color="auto" w:fill="BFBFBF"/>
            <w:vAlign w:val="center"/>
          </w:tcPr>
          <w:p w14:paraId="3BAEC786" w14:textId="77777777" w:rsidR="005A54E8" w:rsidRPr="005A54E8" w:rsidRDefault="005A54E8" w:rsidP="005A54E8">
            <w:pPr>
              <w:jc w:val="center"/>
              <w:rPr>
                <w:color w:val="000000"/>
                <w:sz w:val="22"/>
                <w:szCs w:val="22"/>
              </w:rPr>
            </w:pPr>
            <w:r w:rsidRPr="005A54E8">
              <w:rPr>
                <w:color w:val="000000"/>
                <w:sz w:val="22"/>
                <w:szCs w:val="22"/>
              </w:rPr>
              <w:t>ИНН</w:t>
            </w:r>
          </w:p>
        </w:tc>
        <w:tc>
          <w:tcPr>
            <w:tcW w:w="757" w:type="dxa"/>
            <w:tcBorders>
              <w:top w:val="single" w:sz="4" w:space="0" w:color="auto"/>
              <w:left w:val="nil"/>
              <w:bottom w:val="single" w:sz="4" w:space="0" w:color="auto"/>
              <w:right w:val="single" w:sz="4" w:space="0" w:color="auto"/>
            </w:tcBorders>
            <w:shd w:val="clear" w:color="auto" w:fill="BFBFBF"/>
            <w:vAlign w:val="center"/>
          </w:tcPr>
          <w:p w14:paraId="3B292FDB" w14:textId="77777777" w:rsidR="005A54E8" w:rsidRPr="005A54E8" w:rsidRDefault="005A54E8" w:rsidP="005A54E8">
            <w:pPr>
              <w:jc w:val="center"/>
              <w:rPr>
                <w:color w:val="000000"/>
                <w:sz w:val="22"/>
                <w:szCs w:val="22"/>
              </w:rPr>
            </w:pPr>
            <w:r w:rsidRPr="005A54E8">
              <w:rPr>
                <w:color w:val="000000"/>
                <w:sz w:val="22"/>
                <w:szCs w:val="22"/>
              </w:rPr>
              <w:t>ОГРН</w:t>
            </w:r>
          </w:p>
        </w:tc>
        <w:tc>
          <w:tcPr>
            <w:tcW w:w="1080" w:type="dxa"/>
            <w:tcBorders>
              <w:top w:val="single" w:sz="4" w:space="0" w:color="auto"/>
              <w:left w:val="nil"/>
              <w:bottom w:val="single" w:sz="4" w:space="0" w:color="auto"/>
              <w:right w:val="single" w:sz="4" w:space="0" w:color="auto"/>
            </w:tcBorders>
            <w:shd w:val="clear" w:color="auto" w:fill="BFBFBF"/>
            <w:vAlign w:val="center"/>
          </w:tcPr>
          <w:p w14:paraId="361DA5AC" w14:textId="77777777" w:rsidR="005A54E8" w:rsidRPr="005A54E8" w:rsidRDefault="005A54E8" w:rsidP="005A54E8">
            <w:pPr>
              <w:jc w:val="center"/>
              <w:rPr>
                <w:color w:val="000000"/>
                <w:sz w:val="22"/>
                <w:szCs w:val="22"/>
              </w:rPr>
            </w:pPr>
            <w:r w:rsidRPr="005A54E8">
              <w:rPr>
                <w:color w:val="000000"/>
                <w:sz w:val="22"/>
                <w:szCs w:val="22"/>
              </w:rPr>
              <w:t>Наименование краткое</w:t>
            </w:r>
          </w:p>
        </w:tc>
        <w:tc>
          <w:tcPr>
            <w:tcW w:w="862" w:type="dxa"/>
            <w:tcBorders>
              <w:top w:val="single" w:sz="4" w:space="0" w:color="auto"/>
              <w:left w:val="nil"/>
              <w:bottom w:val="single" w:sz="4" w:space="0" w:color="auto"/>
              <w:right w:val="single" w:sz="4" w:space="0" w:color="auto"/>
            </w:tcBorders>
            <w:shd w:val="clear" w:color="auto" w:fill="BFBFBF"/>
            <w:vAlign w:val="center"/>
          </w:tcPr>
          <w:p w14:paraId="2A698B68" w14:textId="77777777" w:rsidR="005A54E8" w:rsidRPr="005A54E8" w:rsidRDefault="005A54E8" w:rsidP="005A54E8">
            <w:pPr>
              <w:jc w:val="center"/>
              <w:rPr>
                <w:color w:val="000000"/>
                <w:sz w:val="22"/>
                <w:szCs w:val="22"/>
              </w:rPr>
            </w:pPr>
            <w:r w:rsidRPr="005A54E8">
              <w:rPr>
                <w:color w:val="000000"/>
                <w:sz w:val="22"/>
                <w:szCs w:val="22"/>
              </w:rPr>
              <w:t>Код ОКВЭД</w:t>
            </w:r>
          </w:p>
        </w:tc>
        <w:tc>
          <w:tcPr>
            <w:tcW w:w="1275" w:type="dxa"/>
            <w:tcBorders>
              <w:top w:val="single" w:sz="4" w:space="0" w:color="auto"/>
              <w:left w:val="nil"/>
              <w:bottom w:val="single" w:sz="4" w:space="0" w:color="auto"/>
              <w:right w:val="single" w:sz="4" w:space="0" w:color="auto"/>
            </w:tcBorders>
            <w:shd w:val="clear" w:color="auto" w:fill="BFBFBF"/>
            <w:vAlign w:val="center"/>
          </w:tcPr>
          <w:p w14:paraId="2E15D90B" w14:textId="77777777" w:rsidR="005A54E8" w:rsidRPr="005A54E8" w:rsidRDefault="005A54E8" w:rsidP="005A54E8">
            <w:pPr>
              <w:jc w:val="center"/>
              <w:rPr>
                <w:color w:val="000000"/>
                <w:sz w:val="20"/>
                <w:szCs w:val="20"/>
              </w:rPr>
            </w:pPr>
            <w:r w:rsidRPr="005A54E8">
              <w:rPr>
                <w:color w:val="000000"/>
                <w:sz w:val="20"/>
                <w:szCs w:val="20"/>
              </w:rPr>
              <w:t>Фамилия, Имя, Отчество руководителя</w:t>
            </w:r>
          </w:p>
        </w:tc>
        <w:tc>
          <w:tcPr>
            <w:tcW w:w="1578" w:type="dxa"/>
            <w:tcBorders>
              <w:top w:val="single" w:sz="4" w:space="0" w:color="auto"/>
              <w:left w:val="nil"/>
              <w:bottom w:val="single" w:sz="4" w:space="0" w:color="auto"/>
              <w:right w:val="single" w:sz="4" w:space="0" w:color="auto"/>
            </w:tcBorders>
            <w:shd w:val="clear" w:color="auto" w:fill="BFBFBF"/>
            <w:vAlign w:val="center"/>
          </w:tcPr>
          <w:p w14:paraId="173440AF" w14:textId="77777777" w:rsidR="005A54E8" w:rsidRPr="005A54E8" w:rsidRDefault="005A54E8" w:rsidP="005A54E8">
            <w:pPr>
              <w:jc w:val="center"/>
              <w:rPr>
                <w:color w:val="000000"/>
                <w:sz w:val="20"/>
                <w:szCs w:val="20"/>
              </w:rPr>
            </w:pPr>
            <w:r w:rsidRPr="005A54E8">
              <w:rPr>
                <w:color w:val="000000"/>
                <w:sz w:val="20"/>
                <w:szCs w:val="20"/>
              </w:rPr>
              <w:t>Серия и номер документа, удостоверяющего личность руководителя</w:t>
            </w:r>
          </w:p>
        </w:tc>
        <w:tc>
          <w:tcPr>
            <w:tcW w:w="524" w:type="dxa"/>
            <w:tcBorders>
              <w:top w:val="single" w:sz="4" w:space="0" w:color="auto"/>
              <w:left w:val="nil"/>
              <w:bottom w:val="single" w:sz="4" w:space="0" w:color="auto"/>
              <w:right w:val="single" w:sz="4" w:space="0" w:color="auto"/>
            </w:tcBorders>
            <w:shd w:val="clear" w:color="auto" w:fill="BFBFBF"/>
            <w:vAlign w:val="center"/>
          </w:tcPr>
          <w:p w14:paraId="4AA22A34" w14:textId="77777777" w:rsidR="005A54E8" w:rsidRPr="005A54E8" w:rsidRDefault="005A54E8" w:rsidP="005A54E8">
            <w:pPr>
              <w:jc w:val="center"/>
              <w:rPr>
                <w:color w:val="000000"/>
                <w:sz w:val="20"/>
                <w:szCs w:val="20"/>
              </w:rPr>
            </w:pPr>
            <w:r w:rsidRPr="005A54E8">
              <w:rPr>
                <w:color w:val="000000"/>
                <w:sz w:val="20"/>
                <w:szCs w:val="20"/>
              </w:rPr>
              <w:t>№</w:t>
            </w:r>
          </w:p>
        </w:tc>
        <w:tc>
          <w:tcPr>
            <w:tcW w:w="634" w:type="dxa"/>
            <w:tcBorders>
              <w:top w:val="single" w:sz="4" w:space="0" w:color="auto"/>
              <w:left w:val="nil"/>
              <w:bottom w:val="single" w:sz="4" w:space="0" w:color="auto"/>
              <w:right w:val="single" w:sz="4" w:space="0" w:color="auto"/>
            </w:tcBorders>
            <w:shd w:val="clear" w:color="auto" w:fill="BFBFBF"/>
            <w:vAlign w:val="center"/>
          </w:tcPr>
          <w:p w14:paraId="4A39E24F" w14:textId="77777777" w:rsidR="005A54E8" w:rsidRPr="005A54E8" w:rsidRDefault="005A54E8" w:rsidP="005A54E8">
            <w:pPr>
              <w:jc w:val="center"/>
              <w:rPr>
                <w:color w:val="000000"/>
                <w:sz w:val="20"/>
                <w:szCs w:val="20"/>
              </w:rPr>
            </w:pPr>
            <w:r w:rsidRPr="005A54E8">
              <w:rPr>
                <w:color w:val="000000"/>
                <w:sz w:val="20"/>
                <w:szCs w:val="20"/>
              </w:rPr>
              <w:t>ИНН (при наличии)</w:t>
            </w:r>
          </w:p>
        </w:tc>
        <w:tc>
          <w:tcPr>
            <w:tcW w:w="828" w:type="dxa"/>
            <w:tcBorders>
              <w:top w:val="single" w:sz="4" w:space="0" w:color="auto"/>
              <w:left w:val="nil"/>
              <w:bottom w:val="single" w:sz="4" w:space="0" w:color="auto"/>
              <w:right w:val="single" w:sz="4" w:space="0" w:color="auto"/>
            </w:tcBorders>
            <w:shd w:val="clear" w:color="auto" w:fill="BFBFBF"/>
            <w:vAlign w:val="center"/>
          </w:tcPr>
          <w:p w14:paraId="29ABCD3D" w14:textId="77777777" w:rsidR="005A54E8" w:rsidRPr="005A54E8" w:rsidRDefault="005A54E8" w:rsidP="005A54E8">
            <w:pPr>
              <w:jc w:val="center"/>
              <w:rPr>
                <w:color w:val="000000"/>
                <w:sz w:val="20"/>
                <w:szCs w:val="20"/>
              </w:rPr>
            </w:pPr>
            <w:r w:rsidRPr="005A54E8">
              <w:rPr>
                <w:color w:val="000000"/>
                <w:sz w:val="20"/>
                <w:szCs w:val="20"/>
              </w:rPr>
              <w:t>ОГРН</w:t>
            </w:r>
          </w:p>
        </w:tc>
        <w:tc>
          <w:tcPr>
            <w:tcW w:w="1278" w:type="dxa"/>
            <w:tcBorders>
              <w:top w:val="single" w:sz="4" w:space="0" w:color="auto"/>
              <w:left w:val="nil"/>
              <w:bottom w:val="single" w:sz="4" w:space="0" w:color="auto"/>
              <w:right w:val="single" w:sz="4" w:space="0" w:color="auto"/>
            </w:tcBorders>
            <w:shd w:val="clear" w:color="auto" w:fill="BFBFBF"/>
            <w:vAlign w:val="center"/>
          </w:tcPr>
          <w:p w14:paraId="3EED5D26" w14:textId="77777777" w:rsidR="005A54E8" w:rsidRPr="005A54E8" w:rsidRDefault="005A54E8" w:rsidP="005A54E8">
            <w:pPr>
              <w:rPr>
                <w:color w:val="000000"/>
                <w:sz w:val="20"/>
                <w:szCs w:val="20"/>
              </w:rPr>
            </w:pPr>
            <w:r w:rsidRPr="005A54E8">
              <w:rPr>
                <w:color w:val="000000"/>
                <w:sz w:val="20"/>
                <w:szCs w:val="20"/>
              </w:rPr>
              <w:t>Наименование / ФИО</w:t>
            </w:r>
          </w:p>
        </w:tc>
        <w:tc>
          <w:tcPr>
            <w:tcW w:w="1461" w:type="dxa"/>
            <w:tcBorders>
              <w:top w:val="single" w:sz="4" w:space="0" w:color="auto"/>
              <w:left w:val="nil"/>
              <w:bottom w:val="single" w:sz="4" w:space="0" w:color="auto"/>
              <w:right w:val="single" w:sz="4" w:space="0" w:color="auto"/>
            </w:tcBorders>
            <w:shd w:val="clear" w:color="auto" w:fill="BFBFBF"/>
            <w:vAlign w:val="center"/>
          </w:tcPr>
          <w:p w14:paraId="331B594A" w14:textId="77777777" w:rsidR="005A54E8" w:rsidRPr="005A54E8" w:rsidRDefault="005A54E8" w:rsidP="005A54E8">
            <w:pPr>
              <w:jc w:val="center"/>
              <w:rPr>
                <w:color w:val="000000"/>
                <w:sz w:val="20"/>
                <w:szCs w:val="20"/>
              </w:rPr>
            </w:pPr>
            <w:r w:rsidRPr="005A54E8">
              <w:rPr>
                <w:color w:val="000000"/>
                <w:sz w:val="20"/>
                <w:szCs w:val="20"/>
              </w:rPr>
              <w:t>Адрес регистрации</w:t>
            </w:r>
          </w:p>
        </w:tc>
        <w:tc>
          <w:tcPr>
            <w:tcW w:w="1461" w:type="dxa"/>
            <w:tcBorders>
              <w:top w:val="single" w:sz="4" w:space="0" w:color="auto"/>
              <w:left w:val="nil"/>
              <w:bottom w:val="single" w:sz="4" w:space="0" w:color="auto"/>
              <w:right w:val="single" w:sz="4" w:space="0" w:color="auto"/>
            </w:tcBorders>
            <w:shd w:val="clear" w:color="auto" w:fill="BFBFBF"/>
            <w:vAlign w:val="center"/>
          </w:tcPr>
          <w:p w14:paraId="3B3D4798" w14:textId="77777777" w:rsidR="005A54E8" w:rsidRPr="005A54E8" w:rsidRDefault="005A54E8" w:rsidP="005A54E8">
            <w:pPr>
              <w:jc w:val="center"/>
              <w:rPr>
                <w:color w:val="000000"/>
                <w:sz w:val="20"/>
                <w:szCs w:val="20"/>
              </w:rPr>
            </w:pPr>
            <w:r w:rsidRPr="005A54E8">
              <w:rPr>
                <w:color w:val="000000"/>
                <w:sz w:val="20"/>
                <w:szCs w:val="20"/>
              </w:rPr>
              <w:t>Серия и номер документа, удостоверяющего личность (для физических лиц)</w:t>
            </w:r>
          </w:p>
        </w:tc>
        <w:tc>
          <w:tcPr>
            <w:tcW w:w="955" w:type="dxa"/>
            <w:tcBorders>
              <w:top w:val="single" w:sz="4" w:space="0" w:color="auto"/>
              <w:left w:val="nil"/>
              <w:bottom w:val="single" w:sz="4" w:space="0" w:color="auto"/>
              <w:right w:val="single" w:sz="4" w:space="0" w:color="auto"/>
            </w:tcBorders>
            <w:shd w:val="clear" w:color="auto" w:fill="BFBFBF"/>
            <w:vAlign w:val="center"/>
          </w:tcPr>
          <w:p w14:paraId="38F078A5" w14:textId="77777777" w:rsidR="005A54E8" w:rsidRPr="005A54E8" w:rsidRDefault="005A54E8" w:rsidP="005A54E8">
            <w:pPr>
              <w:jc w:val="center"/>
              <w:rPr>
                <w:color w:val="000000"/>
                <w:sz w:val="20"/>
                <w:szCs w:val="20"/>
              </w:rPr>
            </w:pPr>
            <w:r w:rsidRPr="005A54E8">
              <w:rPr>
                <w:color w:val="000000"/>
                <w:sz w:val="20"/>
                <w:szCs w:val="20"/>
              </w:rPr>
              <w:t>Руководитель / участник / бенефициар</w:t>
            </w:r>
          </w:p>
        </w:tc>
        <w:tc>
          <w:tcPr>
            <w:tcW w:w="1559" w:type="dxa"/>
            <w:tcBorders>
              <w:top w:val="single" w:sz="4" w:space="0" w:color="auto"/>
              <w:left w:val="single" w:sz="4" w:space="0" w:color="auto"/>
              <w:bottom w:val="single" w:sz="4" w:space="0" w:color="auto"/>
              <w:right w:val="single" w:sz="4" w:space="0" w:color="auto"/>
            </w:tcBorders>
            <w:shd w:val="clear" w:color="auto" w:fill="BFBFBF"/>
            <w:vAlign w:val="center"/>
          </w:tcPr>
          <w:p w14:paraId="7C513764" w14:textId="77777777" w:rsidR="005A54E8" w:rsidRPr="005A54E8" w:rsidRDefault="005A54E8" w:rsidP="005A54E8">
            <w:pPr>
              <w:rPr>
                <w:color w:val="000000"/>
                <w:sz w:val="20"/>
                <w:szCs w:val="20"/>
              </w:rPr>
            </w:pPr>
            <w:r w:rsidRPr="005A54E8">
              <w:rPr>
                <w:color w:val="000000"/>
                <w:sz w:val="20"/>
                <w:szCs w:val="20"/>
              </w:rPr>
              <w:t>Информация о подтверждающих документах (наименована, номера и т.д.)</w:t>
            </w:r>
          </w:p>
        </w:tc>
      </w:tr>
      <w:tr w:rsidR="005A54E8" w:rsidRPr="005A54E8" w14:paraId="12609D74" w14:textId="77777777" w:rsidTr="005A54E8">
        <w:trPr>
          <w:trHeight w:val="335"/>
        </w:trPr>
        <w:tc>
          <w:tcPr>
            <w:tcW w:w="392" w:type="dxa"/>
            <w:tcBorders>
              <w:top w:val="single" w:sz="4" w:space="0" w:color="auto"/>
              <w:left w:val="single" w:sz="4" w:space="0" w:color="auto"/>
              <w:bottom w:val="single" w:sz="4" w:space="0" w:color="auto"/>
              <w:right w:val="single" w:sz="4" w:space="0" w:color="auto"/>
            </w:tcBorders>
            <w:shd w:val="clear" w:color="auto" w:fill="BFBFBF"/>
            <w:vAlign w:val="center"/>
          </w:tcPr>
          <w:p w14:paraId="35BCB209" w14:textId="77777777" w:rsidR="005A54E8" w:rsidRPr="005A54E8" w:rsidRDefault="005A54E8" w:rsidP="005A54E8">
            <w:pPr>
              <w:jc w:val="center"/>
              <w:rPr>
                <w:color w:val="000000"/>
                <w:sz w:val="22"/>
                <w:szCs w:val="22"/>
              </w:rPr>
            </w:pPr>
            <w:r w:rsidRPr="005A54E8">
              <w:rPr>
                <w:color w:val="000000"/>
                <w:sz w:val="22"/>
                <w:szCs w:val="22"/>
              </w:rPr>
              <w:t>1</w:t>
            </w:r>
          </w:p>
        </w:tc>
        <w:tc>
          <w:tcPr>
            <w:tcW w:w="944" w:type="dxa"/>
            <w:tcBorders>
              <w:top w:val="single" w:sz="4" w:space="0" w:color="auto"/>
              <w:left w:val="nil"/>
              <w:bottom w:val="single" w:sz="4" w:space="0" w:color="auto"/>
              <w:right w:val="single" w:sz="4" w:space="0" w:color="auto"/>
            </w:tcBorders>
            <w:shd w:val="clear" w:color="auto" w:fill="BFBFBF"/>
            <w:vAlign w:val="center"/>
          </w:tcPr>
          <w:p w14:paraId="2306C5CF" w14:textId="77777777" w:rsidR="005A54E8" w:rsidRPr="005A54E8" w:rsidRDefault="005A54E8" w:rsidP="005A54E8">
            <w:pPr>
              <w:jc w:val="center"/>
              <w:rPr>
                <w:color w:val="000000"/>
                <w:sz w:val="22"/>
                <w:szCs w:val="22"/>
              </w:rPr>
            </w:pPr>
            <w:r w:rsidRPr="005A54E8">
              <w:rPr>
                <w:color w:val="000000"/>
                <w:sz w:val="22"/>
                <w:szCs w:val="22"/>
              </w:rPr>
              <w:t>2</w:t>
            </w:r>
          </w:p>
        </w:tc>
        <w:tc>
          <w:tcPr>
            <w:tcW w:w="757" w:type="dxa"/>
            <w:tcBorders>
              <w:top w:val="single" w:sz="4" w:space="0" w:color="auto"/>
              <w:left w:val="nil"/>
              <w:bottom w:val="single" w:sz="4" w:space="0" w:color="auto"/>
              <w:right w:val="single" w:sz="4" w:space="0" w:color="auto"/>
            </w:tcBorders>
            <w:shd w:val="clear" w:color="auto" w:fill="BFBFBF"/>
            <w:vAlign w:val="center"/>
          </w:tcPr>
          <w:p w14:paraId="55DF5510" w14:textId="77777777" w:rsidR="005A54E8" w:rsidRPr="005A54E8" w:rsidRDefault="005A54E8" w:rsidP="005A54E8">
            <w:pPr>
              <w:jc w:val="center"/>
              <w:rPr>
                <w:color w:val="000000"/>
                <w:sz w:val="22"/>
                <w:szCs w:val="22"/>
              </w:rPr>
            </w:pPr>
            <w:r w:rsidRPr="005A54E8">
              <w:rPr>
                <w:color w:val="000000"/>
                <w:sz w:val="22"/>
                <w:szCs w:val="22"/>
              </w:rPr>
              <w:t>3</w:t>
            </w:r>
          </w:p>
        </w:tc>
        <w:tc>
          <w:tcPr>
            <w:tcW w:w="1080" w:type="dxa"/>
            <w:tcBorders>
              <w:top w:val="single" w:sz="4" w:space="0" w:color="auto"/>
              <w:left w:val="nil"/>
              <w:bottom w:val="single" w:sz="4" w:space="0" w:color="auto"/>
              <w:right w:val="single" w:sz="4" w:space="0" w:color="auto"/>
            </w:tcBorders>
            <w:shd w:val="clear" w:color="auto" w:fill="BFBFBF"/>
            <w:vAlign w:val="center"/>
          </w:tcPr>
          <w:p w14:paraId="73CF2FDC" w14:textId="77777777" w:rsidR="005A54E8" w:rsidRPr="005A54E8" w:rsidRDefault="005A54E8" w:rsidP="005A54E8">
            <w:pPr>
              <w:jc w:val="center"/>
              <w:rPr>
                <w:color w:val="000000"/>
                <w:sz w:val="22"/>
                <w:szCs w:val="22"/>
              </w:rPr>
            </w:pPr>
            <w:r w:rsidRPr="005A54E8">
              <w:rPr>
                <w:color w:val="000000"/>
                <w:sz w:val="22"/>
                <w:szCs w:val="22"/>
              </w:rPr>
              <w:t>4</w:t>
            </w:r>
          </w:p>
        </w:tc>
        <w:tc>
          <w:tcPr>
            <w:tcW w:w="862" w:type="dxa"/>
            <w:tcBorders>
              <w:top w:val="single" w:sz="4" w:space="0" w:color="auto"/>
              <w:left w:val="nil"/>
              <w:bottom w:val="single" w:sz="4" w:space="0" w:color="auto"/>
              <w:right w:val="single" w:sz="4" w:space="0" w:color="auto"/>
            </w:tcBorders>
            <w:shd w:val="clear" w:color="auto" w:fill="BFBFBF"/>
            <w:vAlign w:val="center"/>
          </w:tcPr>
          <w:p w14:paraId="6E6BFE16" w14:textId="77777777" w:rsidR="005A54E8" w:rsidRPr="005A54E8" w:rsidRDefault="005A54E8" w:rsidP="005A54E8">
            <w:pPr>
              <w:jc w:val="center"/>
              <w:rPr>
                <w:color w:val="000000"/>
                <w:sz w:val="22"/>
                <w:szCs w:val="22"/>
              </w:rPr>
            </w:pPr>
            <w:r w:rsidRPr="005A54E8">
              <w:rPr>
                <w:color w:val="000000"/>
                <w:sz w:val="22"/>
                <w:szCs w:val="22"/>
              </w:rPr>
              <w:t>5</w:t>
            </w:r>
          </w:p>
        </w:tc>
        <w:tc>
          <w:tcPr>
            <w:tcW w:w="1275" w:type="dxa"/>
            <w:tcBorders>
              <w:top w:val="single" w:sz="4" w:space="0" w:color="auto"/>
              <w:left w:val="nil"/>
              <w:bottom w:val="single" w:sz="4" w:space="0" w:color="auto"/>
              <w:right w:val="single" w:sz="4" w:space="0" w:color="auto"/>
            </w:tcBorders>
            <w:shd w:val="clear" w:color="auto" w:fill="BFBFBF"/>
            <w:vAlign w:val="center"/>
          </w:tcPr>
          <w:p w14:paraId="3FFF72E0" w14:textId="77777777" w:rsidR="005A54E8" w:rsidRPr="005A54E8" w:rsidRDefault="005A54E8" w:rsidP="005A54E8">
            <w:pPr>
              <w:jc w:val="center"/>
              <w:rPr>
                <w:color w:val="000000"/>
                <w:sz w:val="20"/>
                <w:szCs w:val="20"/>
              </w:rPr>
            </w:pPr>
            <w:r w:rsidRPr="005A54E8">
              <w:rPr>
                <w:color w:val="000000"/>
                <w:sz w:val="20"/>
                <w:szCs w:val="20"/>
              </w:rPr>
              <w:t>6</w:t>
            </w:r>
          </w:p>
        </w:tc>
        <w:tc>
          <w:tcPr>
            <w:tcW w:w="1578" w:type="dxa"/>
            <w:tcBorders>
              <w:top w:val="single" w:sz="4" w:space="0" w:color="auto"/>
              <w:left w:val="nil"/>
              <w:bottom w:val="single" w:sz="4" w:space="0" w:color="auto"/>
              <w:right w:val="single" w:sz="4" w:space="0" w:color="auto"/>
            </w:tcBorders>
            <w:shd w:val="clear" w:color="auto" w:fill="BFBFBF"/>
            <w:vAlign w:val="center"/>
          </w:tcPr>
          <w:p w14:paraId="45E6CFF8" w14:textId="77777777" w:rsidR="005A54E8" w:rsidRPr="005A54E8" w:rsidRDefault="005A54E8" w:rsidP="005A54E8">
            <w:pPr>
              <w:jc w:val="center"/>
              <w:rPr>
                <w:color w:val="000000"/>
                <w:sz w:val="20"/>
                <w:szCs w:val="20"/>
              </w:rPr>
            </w:pPr>
            <w:r w:rsidRPr="005A54E8">
              <w:rPr>
                <w:color w:val="000000"/>
                <w:sz w:val="20"/>
                <w:szCs w:val="20"/>
              </w:rPr>
              <w:t>7</w:t>
            </w:r>
          </w:p>
        </w:tc>
        <w:tc>
          <w:tcPr>
            <w:tcW w:w="524" w:type="dxa"/>
            <w:tcBorders>
              <w:top w:val="single" w:sz="4" w:space="0" w:color="auto"/>
              <w:left w:val="nil"/>
              <w:bottom w:val="single" w:sz="4" w:space="0" w:color="auto"/>
              <w:right w:val="single" w:sz="4" w:space="0" w:color="auto"/>
            </w:tcBorders>
            <w:shd w:val="clear" w:color="auto" w:fill="BFBFBF"/>
            <w:vAlign w:val="center"/>
          </w:tcPr>
          <w:p w14:paraId="42C539B5" w14:textId="77777777" w:rsidR="005A54E8" w:rsidRPr="005A54E8" w:rsidRDefault="005A54E8" w:rsidP="005A54E8">
            <w:pPr>
              <w:jc w:val="center"/>
              <w:rPr>
                <w:color w:val="000000"/>
                <w:sz w:val="20"/>
                <w:szCs w:val="20"/>
              </w:rPr>
            </w:pPr>
            <w:r w:rsidRPr="005A54E8">
              <w:rPr>
                <w:color w:val="000000"/>
                <w:sz w:val="20"/>
                <w:szCs w:val="20"/>
              </w:rPr>
              <w:t>8</w:t>
            </w:r>
          </w:p>
        </w:tc>
        <w:tc>
          <w:tcPr>
            <w:tcW w:w="634" w:type="dxa"/>
            <w:tcBorders>
              <w:top w:val="single" w:sz="4" w:space="0" w:color="auto"/>
              <w:left w:val="nil"/>
              <w:bottom w:val="single" w:sz="4" w:space="0" w:color="auto"/>
              <w:right w:val="single" w:sz="4" w:space="0" w:color="auto"/>
            </w:tcBorders>
            <w:shd w:val="clear" w:color="auto" w:fill="BFBFBF"/>
            <w:vAlign w:val="center"/>
          </w:tcPr>
          <w:p w14:paraId="23439BB7" w14:textId="77777777" w:rsidR="005A54E8" w:rsidRPr="005A54E8" w:rsidRDefault="005A54E8" w:rsidP="005A54E8">
            <w:pPr>
              <w:jc w:val="center"/>
              <w:rPr>
                <w:color w:val="000000"/>
                <w:sz w:val="20"/>
                <w:szCs w:val="20"/>
              </w:rPr>
            </w:pPr>
            <w:r w:rsidRPr="005A54E8">
              <w:rPr>
                <w:color w:val="000000"/>
                <w:sz w:val="20"/>
                <w:szCs w:val="20"/>
              </w:rPr>
              <w:t>9</w:t>
            </w:r>
          </w:p>
        </w:tc>
        <w:tc>
          <w:tcPr>
            <w:tcW w:w="828" w:type="dxa"/>
            <w:tcBorders>
              <w:top w:val="single" w:sz="4" w:space="0" w:color="auto"/>
              <w:left w:val="nil"/>
              <w:bottom w:val="single" w:sz="4" w:space="0" w:color="auto"/>
              <w:right w:val="single" w:sz="4" w:space="0" w:color="auto"/>
            </w:tcBorders>
            <w:shd w:val="clear" w:color="auto" w:fill="BFBFBF"/>
            <w:vAlign w:val="center"/>
          </w:tcPr>
          <w:p w14:paraId="73B96F7A" w14:textId="77777777" w:rsidR="005A54E8" w:rsidRPr="005A54E8" w:rsidRDefault="005A54E8" w:rsidP="005A54E8">
            <w:pPr>
              <w:jc w:val="center"/>
              <w:rPr>
                <w:color w:val="000000"/>
                <w:sz w:val="20"/>
                <w:szCs w:val="20"/>
              </w:rPr>
            </w:pPr>
            <w:r w:rsidRPr="005A54E8">
              <w:rPr>
                <w:color w:val="000000"/>
                <w:sz w:val="20"/>
                <w:szCs w:val="20"/>
              </w:rPr>
              <w:t>10</w:t>
            </w:r>
          </w:p>
        </w:tc>
        <w:tc>
          <w:tcPr>
            <w:tcW w:w="1278" w:type="dxa"/>
            <w:tcBorders>
              <w:top w:val="single" w:sz="4" w:space="0" w:color="auto"/>
              <w:left w:val="nil"/>
              <w:bottom w:val="single" w:sz="4" w:space="0" w:color="auto"/>
              <w:right w:val="single" w:sz="4" w:space="0" w:color="auto"/>
            </w:tcBorders>
            <w:shd w:val="clear" w:color="auto" w:fill="BFBFBF"/>
            <w:vAlign w:val="center"/>
          </w:tcPr>
          <w:p w14:paraId="2BF69DC6" w14:textId="77777777" w:rsidR="005A54E8" w:rsidRPr="005A54E8" w:rsidRDefault="005A54E8" w:rsidP="005A54E8">
            <w:pPr>
              <w:jc w:val="center"/>
              <w:rPr>
                <w:color w:val="000000"/>
                <w:sz w:val="20"/>
                <w:szCs w:val="20"/>
              </w:rPr>
            </w:pPr>
            <w:r w:rsidRPr="005A54E8">
              <w:rPr>
                <w:color w:val="000000"/>
                <w:sz w:val="20"/>
                <w:szCs w:val="20"/>
              </w:rPr>
              <w:t>11</w:t>
            </w:r>
          </w:p>
        </w:tc>
        <w:tc>
          <w:tcPr>
            <w:tcW w:w="1461" w:type="dxa"/>
            <w:tcBorders>
              <w:top w:val="single" w:sz="4" w:space="0" w:color="auto"/>
              <w:left w:val="nil"/>
              <w:bottom w:val="single" w:sz="4" w:space="0" w:color="auto"/>
              <w:right w:val="single" w:sz="4" w:space="0" w:color="auto"/>
            </w:tcBorders>
            <w:shd w:val="clear" w:color="auto" w:fill="BFBFBF"/>
            <w:vAlign w:val="center"/>
          </w:tcPr>
          <w:p w14:paraId="2F0F718C" w14:textId="77777777" w:rsidR="005A54E8" w:rsidRPr="005A54E8" w:rsidRDefault="005A54E8" w:rsidP="005A54E8">
            <w:pPr>
              <w:jc w:val="center"/>
              <w:rPr>
                <w:color w:val="000000"/>
                <w:sz w:val="20"/>
                <w:szCs w:val="20"/>
              </w:rPr>
            </w:pPr>
            <w:r w:rsidRPr="005A54E8">
              <w:rPr>
                <w:color w:val="000000"/>
                <w:sz w:val="20"/>
                <w:szCs w:val="20"/>
              </w:rPr>
              <w:t>12</w:t>
            </w:r>
          </w:p>
        </w:tc>
        <w:tc>
          <w:tcPr>
            <w:tcW w:w="1461" w:type="dxa"/>
            <w:tcBorders>
              <w:top w:val="single" w:sz="4" w:space="0" w:color="auto"/>
              <w:left w:val="nil"/>
              <w:bottom w:val="single" w:sz="4" w:space="0" w:color="auto"/>
              <w:right w:val="single" w:sz="4" w:space="0" w:color="auto"/>
            </w:tcBorders>
            <w:shd w:val="clear" w:color="auto" w:fill="BFBFBF"/>
            <w:vAlign w:val="center"/>
          </w:tcPr>
          <w:p w14:paraId="7E83DFAC" w14:textId="77777777" w:rsidR="005A54E8" w:rsidRPr="005A54E8" w:rsidRDefault="005A54E8" w:rsidP="005A54E8">
            <w:pPr>
              <w:jc w:val="center"/>
              <w:rPr>
                <w:color w:val="000000"/>
                <w:sz w:val="20"/>
                <w:szCs w:val="20"/>
              </w:rPr>
            </w:pPr>
            <w:r w:rsidRPr="005A54E8">
              <w:rPr>
                <w:color w:val="000000"/>
                <w:sz w:val="20"/>
                <w:szCs w:val="20"/>
              </w:rPr>
              <w:t>13</w:t>
            </w:r>
          </w:p>
        </w:tc>
        <w:tc>
          <w:tcPr>
            <w:tcW w:w="955" w:type="dxa"/>
            <w:tcBorders>
              <w:top w:val="single" w:sz="4" w:space="0" w:color="auto"/>
              <w:left w:val="nil"/>
              <w:bottom w:val="single" w:sz="4" w:space="0" w:color="auto"/>
              <w:right w:val="single" w:sz="4" w:space="0" w:color="auto"/>
            </w:tcBorders>
            <w:shd w:val="clear" w:color="auto" w:fill="BFBFBF"/>
            <w:vAlign w:val="center"/>
          </w:tcPr>
          <w:p w14:paraId="2428C531" w14:textId="77777777" w:rsidR="005A54E8" w:rsidRPr="005A54E8" w:rsidRDefault="005A54E8" w:rsidP="005A54E8">
            <w:pPr>
              <w:jc w:val="center"/>
              <w:rPr>
                <w:color w:val="000000"/>
                <w:sz w:val="20"/>
                <w:szCs w:val="20"/>
              </w:rPr>
            </w:pPr>
            <w:r w:rsidRPr="005A54E8">
              <w:rPr>
                <w:color w:val="000000"/>
                <w:sz w:val="20"/>
                <w:szCs w:val="20"/>
              </w:rPr>
              <w:t>14</w:t>
            </w:r>
          </w:p>
        </w:tc>
        <w:tc>
          <w:tcPr>
            <w:tcW w:w="1559" w:type="dxa"/>
            <w:tcBorders>
              <w:top w:val="single" w:sz="4" w:space="0" w:color="auto"/>
              <w:left w:val="single" w:sz="4" w:space="0" w:color="auto"/>
              <w:bottom w:val="single" w:sz="4" w:space="0" w:color="auto"/>
              <w:right w:val="single" w:sz="4" w:space="0" w:color="auto"/>
            </w:tcBorders>
            <w:shd w:val="clear" w:color="auto" w:fill="BFBFBF"/>
            <w:vAlign w:val="center"/>
          </w:tcPr>
          <w:p w14:paraId="4B21BE72" w14:textId="77777777" w:rsidR="005A54E8" w:rsidRPr="005A54E8" w:rsidRDefault="005A54E8" w:rsidP="005A54E8">
            <w:pPr>
              <w:jc w:val="center"/>
              <w:rPr>
                <w:color w:val="000000"/>
                <w:sz w:val="20"/>
                <w:szCs w:val="20"/>
              </w:rPr>
            </w:pPr>
          </w:p>
          <w:p w14:paraId="6893E67D" w14:textId="77777777" w:rsidR="005A54E8" w:rsidRPr="005A54E8" w:rsidRDefault="005A54E8" w:rsidP="005A54E8">
            <w:pPr>
              <w:jc w:val="center"/>
              <w:rPr>
                <w:color w:val="000000"/>
                <w:sz w:val="20"/>
                <w:szCs w:val="20"/>
              </w:rPr>
            </w:pPr>
            <w:r w:rsidRPr="005A54E8">
              <w:rPr>
                <w:color w:val="000000"/>
                <w:sz w:val="20"/>
                <w:szCs w:val="20"/>
              </w:rPr>
              <w:t>15</w:t>
            </w:r>
          </w:p>
          <w:p w14:paraId="0CFE49C4" w14:textId="77777777" w:rsidR="005A54E8" w:rsidRPr="005A54E8" w:rsidRDefault="005A54E8" w:rsidP="005A54E8">
            <w:pPr>
              <w:jc w:val="center"/>
              <w:rPr>
                <w:color w:val="000000"/>
                <w:sz w:val="20"/>
                <w:szCs w:val="20"/>
              </w:rPr>
            </w:pPr>
          </w:p>
        </w:tc>
      </w:tr>
      <w:tr w:rsidR="005A54E8" w:rsidRPr="005A54E8" w14:paraId="588108C7" w14:textId="77777777" w:rsidTr="005A54E8">
        <w:trPr>
          <w:trHeight w:val="273"/>
        </w:trPr>
        <w:tc>
          <w:tcPr>
            <w:tcW w:w="392" w:type="dxa"/>
            <w:tcBorders>
              <w:top w:val="single" w:sz="4" w:space="0" w:color="auto"/>
              <w:left w:val="single" w:sz="4" w:space="0" w:color="auto"/>
              <w:bottom w:val="single" w:sz="4" w:space="0" w:color="auto"/>
              <w:right w:val="single" w:sz="4" w:space="0" w:color="auto"/>
            </w:tcBorders>
            <w:vAlign w:val="center"/>
          </w:tcPr>
          <w:p w14:paraId="1F8515ED" w14:textId="77777777" w:rsidR="005A54E8" w:rsidRPr="005A54E8" w:rsidRDefault="005A54E8" w:rsidP="005A54E8">
            <w:pPr>
              <w:rPr>
                <w:color w:val="000000"/>
                <w:sz w:val="22"/>
                <w:szCs w:val="22"/>
              </w:rPr>
            </w:pPr>
          </w:p>
        </w:tc>
        <w:tc>
          <w:tcPr>
            <w:tcW w:w="944" w:type="dxa"/>
            <w:tcBorders>
              <w:top w:val="single" w:sz="4" w:space="0" w:color="auto"/>
              <w:left w:val="nil"/>
              <w:bottom w:val="single" w:sz="4" w:space="0" w:color="auto"/>
              <w:right w:val="single" w:sz="4" w:space="0" w:color="auto"/>
            </w:tcBorders>
            <w:vAlign w:val="center"/>
          </w:tcPr>
          <w:p w14:paraId="4FA6F412" w14:textId="77777777" w:rsidR="005A54E8" w:rsidRPr="005A54E8" w:rsidRDefault="005A54E8" w:rsidP="005A54E8">
            <w:pPr>
              <w:jc w:val="center"/>
              <w:rPr>
                <w:color w:val="000000"/>
                <w:sz w:val="22"/>
                <w:szCs w:val="22"/>
              </w:rPr>
            </w:pPr>
          </w:p>
        </w:tc>
        <w:tc>
          <w:tcPr>
            <w:tcW w:w="757" w:type="dxa"/>
            <w:tcBorders>
              <w:top w:val="single" w:sz="4" w:space="0" w:color="auto"/>
              <w:left w:val="nil"/>
              <w:bottom w:val="single" w:sz="4" w:space="0" w:color="auto"/>
              <w:right w:val="single" w:sz="4" w:space="0" w:color="auto"/>
            </w:tcBorders>
            <w:vAlign w:val="center"/>
          </w:tcPr>
          <w:p w14:paraId="52EE419C" w14:textId="77777777" w:rsidR="005A54E8" w:rsidRPr="005A54E8" w:rsidRDefault="005A54E8" w:rsidP="005A54E8">
            <w:pPr>
              <w:jc w:val="center"/>
              <w:rPr>
                <w:color w:val="000000"/>
                <w:sz w:val="22"/>
                <w:szCs w:val="22"/>
              </w:rPr>
            </w:pPr>
          </w:p>
        </w:tc>
        <w:tc>
          <w:tcPr>
            <w:tcW w:w="1080" w:type="dxa"/>
            <w:tcBorders>
              <w:top w:val="single" w:sz="4" w:space="0" w:color="auto"/>
              <w:left w:val="nil"/>
              <w:bottom w:val="single" w:sz="4" w:space="0" w:color="auto"/>
              <w:right w:val="single" w:sz="4" w:space="0" w:color="auto"/>
            </w:tcBorders>
            <w:vAlign w:val="center"/>
          </w:tcPr>
          <w:p w14:paraId="1957ED2B" w14:textId="77777777" w:rsidR="005A54E8" w:rsidRPr="005A54E8" w:rsidRDefault="005A54E8" w:rsidP="005A54E8">
            <w:pPr>
              <w:jc w:val="center"/>
              <w:rPr>
                <w:color w:val="000000"/>
                <w:sz w:val="22"/>
                <w:szCs w:val="22"/>
              </w:rPr>
            </w:pPr>
          </w:p>
        </w:tc>
        <w:tc>
          <w:tcPr>
            <w:tcW w:w="862" w:type="dxa"/>
            <w:tcBorders>
              <w:top w:val="single" w:sz="4" w:space="0" w:color="auto"/>
              <w:left w:val="nil"/>
              <w:bottom w:val="single" w:sz="4" w:space="0" w:color="auto"/>
              <w:right w:val="single" w:sz="4" w:space="0" w:color="auto"/>
            </w:tcBorders>
            <w:vAlign w:val="center"/>
          </w:tcPr>
          <w:p w14:paraId="5D3248E3" w14:textId="77777777" w:rsidR="005A54E8" w:rsidRPr="005A54E8" w:rsidRDefault="005A54E8" w:rsidP="005A54E8">
            <w:pPr>
              <w:jc w:val="center"/>
              <w:rPr>
                <w:color w:val="000000"/>
                <w:sz w:val="22"/>
                <w:szCs w:val="22"/>
              </w:rPr>
            </w:pPr>
          </w:p>
        </w:tc>
        <w:tc>
          <w:tcPr>
            <w:tcW w:w="1275" w:type="dxa"/>
            <w:tcBorders>
              <w:top w:val="single" w:sz="4" w:space="0" w:color="auto"/>
              <w:left w:val="nil"/>
              <w:bottom w:val="single" w:sz="4" w:space="0" w:color="auto"/>
              <w:right w:val="single" w:sz="4" w:space="0" w:color="auto"/>
            </w:tcBorders>
            <w:vAlign w:val="center"/>
          </w:tcPr>
          <w:p w14:paraId="6D230421" w14:textId="77777777" w:rsidR="005A54E8" w:rsidRPr="005A54E8" w:rsidRDefault="005A54E8" w:rsidP="005A54E8">
            <w:pPr>
              <w:jc w:val="center"/>
              <w:rPr>
                <w:color w:val="000000"/>
                <w:sz w:val="22"/>
                <w:szCs w:val="22"/>
              </w:rPr>
            </w:pPr>
          </w:p>
        </w:tc>
        <w:tc>
          <w:tcPr>
            <w:tcW w:w="1578" w:type="dxa"/>
            <w:tcBorders>
              <w:top w:val="single" w:sz="4" w:space="0" w:color="auto"/>
              <w:left w:val="nil"/>
              <w:bottom w:val="single" w:sz="4" w:space="0" w:color="auto"/>
              <w:right w:val="single" w:sz="4" w:space="0" w:color="auto"/>
            </w:tcBorders>
            <w:vAlign w:val="center"/>
          </w:tcPr>
          <w:p w14:paraId="736253C1" w14:textId="77777777" w:rsidR="005A54E8" w:rsidRPr="005A54E8" w:rsidRDefault="005A54E8" w:rsidP="005A54E8">
            <w:pPr>
              <w:jc w:val="center"/>
              <w:rPr>
                <w:color w:val="000000"/>
                <w:sz w:val="22"/>
                <w:szCs w:val="22"/>
              </w:rPr>
            </w:pPr>
          </w:p>
        </w:tc>
        <w:tc>
          <w:tcPr>
            <w:tcW w:w="524" w:type="dxa"/>
            <w:tcBorders>
              <w:top w:val="single" w:sz="4" w:space="0" w:color="auto"/>
              <w:left w:val="nil"/>
              <w:bottom w:val="single" w:sz="4" w:space="0" w:color="auto"/>
              <w:right w:val="single" w:sz="4" w:space="0" w:color="auto"/>
            </w:tcBorders>
            <w:vAlign w:val="center"/>
          </w:tcPr>
          <w:p w14:paraId="1E34175D" w14:textId="77777777" w:rsidR="005A54E8" w:rsidRPr="005A54E8" w:rsidRDefault="005A54E8" w:rsidP="005A54E8">
            <w:pPr>
              <w:jc w:val="center"/>
              <w:rPr>
                <w:color w:val="000000"/>
                <w:sz w:val="22"/>
                <w:szCs w:val="22"/>
              </w:rPr>
            </w:pPr>
          </w:p>
        </w:tc>
        <w:tc>
          <w:tcPr>
            <w:tcW w:w="634" w:type="dxa"/>
            <w:tcBorders>
              <w:top w:val="single" w:sz="4" w:space="0" w:color="auto"/>
              <w:left w:val="nil"/>
              <w:bottom w:val="single" w:sz="4" w:space="0" w:color="auto"/>
              <w:right w:val="single" w:sz="4" w:space="0" w:color="auto"/>
            </w:tcBorders>
            <w:vAlign w:val="center"/>
          </w:tcPr>
          <w:p w14:paraId="4F711530" w14:textId="77777777" w:rsidR="005A54E8" w:rsidRPr="005A54E8" w:rsidRDefault="005A54E8" w:rsidP="005A54E8">
            <w:pPr>
              <w:jc w:val="center"/>
              <w:rPr>
                <w:color w:val="000000"/>
                <w:sz w:val="22"/>
                <w:szCs w:val="22"/>
              </w:rPr>
            </w:pPr>
          </w:p>
        </w:tc>
        <w:tc>
          <w:tcPr>
            <w:tcW w:w="828" w:type="dxa"/>
            <w:tcBorders>
              <w:top w:val="single" w:sz="4" w:space="0" w:color="auto"/>
              <w:left w:val="nil"/>
              <w:bottom w:val="single" w:sz="4" w:space="0" w:color="auto"/>
              <w:right w:val="single" w:sz="4" w:space="0" w:color="auto"/>
            </w:tcBorders>
            <w:vAlign w:val="center"/>
          </w:tcPr>
          <w:p w14:paraId="4046BA70" w14:textId="77777777" w:rsidR="005A54E8" w:rsidRPr="005A54E8" w:rsidRDefault="005A54E8" w:rsidP="005A54E8">
            <w:pPr>
              <w:jc w:val="center"/>
              <w:rPr>
                <w:color w:val="000000"/>
                <w:sz w:val="22"/>
                <w:szCs w:val="22"/>
              </w:rPr>
            </w:pPr>
          </w:p>
        </w:tc>
        <w:tc>
          <w:tcPr>
            <w:tcW w:w="1278" w:type="dxa"/>
            <w:tcBorders>
              <w:top w:val="single" w:sz="4" w:space="0" w:color="auto"/>
              <w:left w:val="nil"/>
              <w:bottom w:val="single" w:sz="4" w:space="0" w:color="auto"/>
              <w:right w:val="single" w:sz="4" w:space="0" w:color="auto"/>
            </w:tcBorders>
            <w:vAlign w:val="center"/>
          </w:tcPr>
          <w:p w14:paraId="746B3905" w14:textId="77777777" w:rsidR="005A54E8" w:rsidRPr="005A54E8" w:rsidRDefault="005A54E8" w:rsidP="005A54E8">
            <w:pPr>
              <w:rPr>
                <w:color w:val="000000"/>
                <w:sz w:val="22"/>
                <w:szCs w:val="22"/>
              </w:rPr>
            </w:pPr>
          </w:p>
        </w:tc>
        <w:tc>
          <w:tcPr>
            <w:tcW w:w="1461" w:type="dxa"/>
            <w:tcBorders>
              <w:top w:val="single" w:sz="4" w:space="0" w:color="auto"/>
              <w:left w:val="nil"/>
              <w:bottom w:val="single" w:sz="4" w:space="0" w:color="auto"/>
              <w:right w:val="single" w:sz="4" w:space="0" w:color="auto"/>
            </w:tcBorders>
            <w:vAlign w:val="center"/>
          </w:tcPr>
          <w:p w14:paraId="507768F4" w14:textId="77777777" w:rsidR="005A54E8" w:rsidRPr="005A54E8" w:rsidRDefault="005A54E8" w:rsidP="005A54E8">
            <w:pPr>
              <w:jc w:val="center"/>
              <w:rPr>
                <w:color w:val="000000"/>
                <w:sz w:val="22"/>
                <w:szCs w:val="22"/>
              </w:rPr>
            </w:pPr>
          </w:p>
        </w:tc>
        <w:tc>
          <w:tcPr>
            <w:tcW w:w="1461" w:type="dxa"/>
            <w:tcBorders>
              <w:top w:val="single" w:sz="4" w:space="0" w:color="auto"/>
              <w:left w:val="nil"/>
              <w:bottom w:val="single" w:sz="4" w:space="0" w:color="auto"/>
              <w:right w:val="single" w:sz="4" w:space="0" w:color="auto"/>
            </w:tcBorders>
            <w:vAlign w:val="center"/>
          </w:tcPr>
          <w:p w14:paraId="10024776" w14:textId="77777777" w:rsidR="005A54E8" w:rsidRPr="005A54E8" w:rsidRDefault="005A54E8" w:rsidP="005A54E8">
            <w:pPr>
              <w:jc w:val="center"/>
              <w:rPr>
                <w:color w:val="000000"/>
                <w:sz w:val="22"/>
                <w:szCs w:val="22"/>
              </w:rPr>
            </w:pPr>
          </w:p>
        </w:tc>
        <w:tc>
          <w:tcPr>
            <w:tcW w:w="955" w:type="dxa"/>
            <w:tcBorders>
              <w:top w:val="single" w:sz="4" w:space="0" w:color="auto"/>
              <w:left w:val="nil"/>
              <w:bottom w:val="single" w:sz="4" w:space="0" w:color="auto"/>
              <w:right w:val="single" w:sz="4" w:space="0" w:color="auto"/>
            </w:tcBorders>
            <w:vAlign w:val="center"/>
          </w:tcPr>
          <w:p w14:paraId="427C4625" w14:textId="77777777" w:rsidR="005A54E8" w:rsidRPr="005A54E8" w:rsidRDefault="005A54E8" w:rsidP="005A54E8">
            <w:pPr>
              <w:jc w:val="center"/>
              <w:rPr>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349BCFD6" w14:textId="77777777" w:rsidR="005A54E8" w:rsidRPr="005A54E8" w:rsidRDefault="005A54E8" w:rsidP="005A54E8">
            <w:pPr>
              <w:rPr>
                <w:color w:val="000000"/>
                <w:sz w:val="22"/>
                <w:szCs w:val="22"/>
              </w:rPr>
            </w:pPr>
          </w:p>
        </w:tc>
      </w:tr>
      <w:tr w:rsidR="005A54E8" w:rsidRPr="005A54E8" w14:paraId="0C268626" w14:textId="77777777" w:rsidTr="005A54E8">
        <w:trPr>
          <w:trHeight w:val="308"/>
        </w:trPr>
        <w:tc>
          <w:tcPr>
            <w:tcW w:w="392" w:type="dxa"/>
            <w:tcBorders>
              <w:top w:val="single" w:sz="4" w:space="0" w:color="auto"/>
              <w:left w:val="single" w:sz="4" w:space="0" w:color="auto"/>
              <w:bottom w:val="single" w:sz="4" w:space="0" w:color="auto"/>
              <w:right w:val="single" w:sz="4" w:space="0" w:color="auto"/>
            </w:tcBorders>
            <w:vAlign w:val="center"/>
          </w:tcPr>
          <w:p w14:paraId="693A916F" w14:textId="77777777" w:rsidR="005A54E8" w:rsidRPr="005A54E8" w:rsidRDefault="005A54E8" w:rsidP="005A54E8">
            <w:pPr>
              <w:rPr>
                <w:color w:val="000000"/>
                <w:sz w:val="22"/>
                <w:szCs w:val="22"/>
              </w:rPr>
            </w:pPr>
          </w:p>
        </w:tc>
        <w:tc>
          <w:tcPr>
            <w:tcW w:w="944" w:type="dxa"/>
            <w:tcBorders>
              <w:top w:val="single" w:sz="4" w:space="0" w:color="auto"/>
              <w:left w:val="nil"/>
              <w:bottom w:val="single" w:sz="4" w:space="0" w:color="auto"/>
              <w:right w:val="single" w:sz="4" w:space="0" w:color="auto"/>
            </w:tcBorders>
            <w:vAlign w:val="center"/>
          </w:tcPr>
          <w:p w14:paraId="06EA32AF" w14:textId="77777777" w:rsidR="005A54E8" w:rsidRPr="005A54E8" w:rsidRDefault="005A54E8" w:rsidP="005A54E8">
            <w:pPr>
              <w:jc w:val="center"/>
              <w:rPr>
                <w:color w:val="000000"/>
                <w:sz w:val="22"/>
                <w:szCs w:val="22"/>
              </w:rPr>
            </w:pPr>
          </w:p>
        </w:tc>
        <w:tc>
          <w:tcPr>
            <w:tcW w:w="757" w:type="dxa"/>
            <w:tcBorders>
              <w:top w:val="single" w:sz="4" w:space="0" w:color="auto"/>
              <w:left w:val="nil"/>
              <w:bottom w:val="single" w:sz="4" w:space="0" w:color="auto"/>
              <w:right w:val="single" w:sz="4" w:space="0" w:color="auto"/>
            </w:tcBorders>
            <w:vAlign w:val="center"/>
          </w:tcPr>
          <w:p w14:paraId="61A71181" w14:textId="77777777" w:rsidR="005A54E8" w:rsidRPr="005A54E8" w:rsidRDefault="005A54E8" w:rsidP="005A54E8">
            <w:pPr>
              <w:jc w:val="center"/>
              <w:rPr>
                <w:color w:val="000000"/>
                <w:sz w:val="22"/>
                <w:szCs w:val="22"/>
              </w:rPr>
            </w:pPr>
          </w:p>
        </w:tc>
        <w:tc>
          <w:tcPr>
            <w:tcW w:w="1080" w:type="dxa"/>
            <w:tcBorders>
              <w:top w:val="single" w:sz="4" w:space="0" w:color="auto"/>
              <w:left w:val="nil"/>
              <w:bottom w:val="single" w:sz="4" w:space="0" w:color="auto"/>
              <w:right w:val="single" w:sz="4" w:space="0" w:color="auto"/>
            </w:tcBorders>
            <w:vAlign w:val="center"/>
          </w:tcPr>
          <w:p w14:paraId="615768F7" w14:textId="77777777" w:rsidR="005A54E8" w:rsidRPr="005A54E8" w:rsidRDefault="005A54E8" w:rsidP="005A54E8">
            <w:pPr>
              <w:jc w:val="center"/>
              <w:rPr>
                <w:color w:val="000000"/>
                <w:sz w:val="22"/>
                <w:szCs w:val="22"/>
              </w:rPr>
            </w:pPr>
          </w:p>
        </w:tc>
        <w:tc>
          <w:tcPr>
            <w:tcW w:w="862" w:type="dxa"/>
            <w:tcBorders>
              <w:top w:val="single" w:sz="4" w:space="0" w:color="auto"/>
              <w:left w:val="nil"/>
              <w:bottom w:val="single" w:sz="4" w:space="0" w:color="auto"/>
              <w:right w:val="single" w:sz="4" w:space="0" w:color="auto"/>
            </w:tcBorders>
            <w:vAlign w:val="center"/>
          </w:tcPr>
          <w:p w14:paraId="7162A32B" w14:textId="77777777" w:rsidR="005A54E8" w:rsidRPr="005A54E8" w:rsidRDefault="005A54E8" w:rsidP="005A54E8">
            <w:pPr>
              <w:jc w:val="center"/>
              <w:rPr>
                <w:color w:val="000000"/>
                <w:sz w:val="22"/>
                <w:szCs w:val="22"/>
              </w:rPr>
            </w:pPr>
          </w:p>
        </w:tc>
        <w:tc>
          <w:tcPr>
            <w:tcW w:w="1275" w:type="dxa"/>
            <w:tcBorders>
              <w:top w:val="single" w:sz="4" w:space="0" w:color="auto"/>
              <w:left w:val="nil"/>
              <w:bottom w:val="single" w:sz="4" w:space="0" w:color="auto"/>
              <w:right w:val="single" w:sz="4" w:space="0" w:color="auto"/>
            </w:tcBorders>
            <w:vAlign w:val="center"/>
          </w:tcPr>
          <w:p w14:paraId="701AA7D9" w14:textId="77777777" w:rsidR="005A54E8" w:rsidRPr="005A54E8" w:rsidRDefault="005A54E8" w:rsidP="005A54E8">
            <w:pPr>
              <w:jc w:val="center"/>
              <w:rPr>
                <w:color w:val="000000"/>
                <w:sz w:val="22"/>
                <w:szCs w:val="22"/>
              </w:rPr>
            </w:pPr>
          </w:p>
        </w:tc>
        <w:tc>
          <w:tcPr>
            <w:tcW w:w="1578" w:type="dxa"/>
            <w:tcBorders>
              <w:top w:val="single" w:sz="4" w:space="0" w:color="auto"/>
              <w:left w:val="nil"/>
              <w:bottom w:val="single" w:sz="4" w:space="0" w:color="auto"/>
              <w:right w:val="single" w:sz="4" w:space="0" w:color="auto"/>
            </w:tcBorders>
            <w:vAlign w:val="center"/>
          </w:tcPr>
          <w:p w14:paraId="49A61A28" w14:textId="77777777" w:rsidR="005A54E8" w:rsidRPr="005A54E8" w:rsidRDefault="005A54E8" w:rsidP="005A54E8">
            <w:pPr>
              <w:jc w:val="center"/>
              <w:rPr>
                <w:color w:val="000000"/>
                <w:sz w:val="22"/>
                <w:szCs w:val="22"/>
              </w:rPr>
            </w:pPr>
          </w:p>
        </w:tc>
        <w:tc>
          <w:tcPr>
            <w:tcW w:w="524" w:type="dxa"/>
            <w:tcBorders>
              <w:top w:val="single" w:sz="4" w:space="0" w:color="auto"/>
              <w:left w:val="nil"/>
              <w:bottom w:val="single" w:sz="4" w:space="0" w:color="auto"/>
              <w:right w:val="single" w:sz="4" w:space="0" w:color="auto"/>
            </w:tcBorders>
            <w:vAlign w:val="center"/>
          </w:tcPr>
          <w:p w14:paraId="044640C9" w14:textId="77777777" w:rsidR="005A54E8" w:rsidRPr="005A54E8" w:rsidRDefault="005A54E8" w:rsidP="005A54E8">
            <w:pPr>
              <w:jc w:val="center"/>
              <w:rPr>
                <w:color w:val="000000"/>
                <w:sz w:val="22"/>
                <w:szCs w:val="22"/>
              </w:rPr>
            </w:pPr>
          </w:p>
        </w:tc>
        <w:tc>
          <w:tcPr>
            <w:tcW w:w="634" w:type="dxa"/>
            <w:tcBorders>
              <w:top w:val="single" w:sz="4" w:space="0" w:color="auto"/>
              <w:left w:val="nil"/>
              <w:bottom w:val="single" w:sz="4" w:space="0" w:color="auto"/>
              <w:right w:val="single" w:sz="4" w:space="0" w:color="auto"/>
            </w:tcBorders>
            <w:vAlign w:val="center"/>
          </w:tcPr>
          <w:p w14:paraId="163000BD" w14:textId="77777777" w:rsidR="005A54E8" w:rsidRPr="005A54E8" w:rsidRDefault="005A54E8" w:rsidP="005A54E8">
            <w:pPr>
              <w:jc w:val="center"/>
              <w:rPr>
                <w:color w:val="000000"/>
                <w:sz w:val="22"/>
                <w:szCs w:val="22"/>
              </w:rPr>
            </w:pPr>
          </w:p>
        </w:tc>
        <w:tc>
          <w:tcPr>
            <w:tcW w:w="828" w:type="dxa"/>
            <w:tcBorders>
              <w:top w:val="single" w:sz="4" w:space="0" w:color="auto"/>
              <w:left w:val="nil"/>
              <w:bottom w:val="single" w:sz="4" w:space="0" w:color="auto"/>
              <w:right w:val="single" w:sz="4" w:space="0" w:color="auto"/>
            </w:tcBorders>
            <w:vAlign w:val="center"/>
          </w:tcPr>
          <w:p w14:paraId="4A992275" w14:textId="77777777" w:rsidR="005A54E8" w:rsidRPr="005A54E8" w:rsidRDefault="005A54E8" w:rsidP="005A54E8">
            <w:pPr>
              <w:jc w:val="center"/>
              <w:rPr>
                <w:color w:val="000000"/>
                <w:sz w:val="22"/>
                <w:szCs w:val="22"/>
              </w:rPr>
            </w:pPr>
          </w:p>
        </w:tc>
        <w:tc>
          <w:tcPr>
            <w:tcW w:w="1278" w:type="dxa"/>
            <w:tcBorders>
              <w:top w:val="single" w:sz="4" w:space="0" w:color="auto"/>
              <w:left w:val="nil"/>
              <w:bottom w:val="single" w:sz="4" w:space="0" w:color="auto"/>
              <w:right w:val="single" w:sz="4" w:space="0" w:color="auto"/>
            </w:tcBorders>
            <w:vAlign w:val="center"/>
          </w:tcPr>
          <w:p w14:paraId="6FCBCD80" w14:textId="77777777" w:rsidR="005A54E8" w:rsidRPr="005A54E8" w:rsidRDefault="005A54E8" w:rsidP="005A54E8">
            <w:pPr>
              <w:rPr>
                <w:color w:val="000000"/>
                <w:sz w:val="22"/>
                <w:szCs w:val="22"/>
              </w:rPr>
            </w:pPr>
          </w:p>
        </w:tc>
        <w:tc>
          <w:tcPr>
            <w:tcW w:w="1461" w:type="dxa"/>
            <w:tcBorders>
              <w:top w:val="single" w:sz="4" w:space="0" w:color="auto"/>
              <w:left w:val="nil"/>
              <w:bottom w:val="single" w:sz="4" w:space="0" w:color="auto"/>
              <w:right w:val="single" w:sz="4" w:space="0" w:color="auto"/>
            </w:tcBorders>
            <w:vAlign w:val="center"/>
          </w:tcPr>
          <w:p w14:paraId="78979006" w14:textId="77777777" w:rsidR="005A54E8" w:rsidRPr="005A54E8" w:rsidRDefault="005A54E8" w:rsidP="005A54E8">
            <w:pPr>
              <w:jc w:val="center"/>
              <w:rPr>
                <w:color w:val="000000"/>
                <w:sz w:val="22"/>
                <w:szCs w:val="22"/>
              </w:rPr>
            </w:pPr>
          </w:p>
        </w:tc>
        <w:tc>
          <w:tcPr>
            <w:tcW w:w="1461" w:type="dxa"/>
            <w:tcBorders>
              <w:top w:val="single" w:sz="4" w:space="0" w:color="auto"/>
              <w:left w:val="nil"/>
              <w:bottom w:val="single" w:sz="4" w:space="0" w:color="auto"/>
              <w:right w:val="single" w:sz="4" w:space="0" w:color="auto"/>
            </w:tcBorders>
            <w:vAlign w:val="center"/>
          </w:tcPr>
          <w:p w14:paraId="697D1F01" w14:textId="77777777" w:rsidR="005A54E8" w:rsidRPr="005A54E8" w:rsidRDefault="005A54E8" w:rsidP="005A54E8">
            <w:pPr>
              <w:jc w:val="center"/>
              <w:rPr>
                <w:color w:val="000000"/>
                <w:sz w:val="22"/>
                <w:szCs w:val="22"/>
              </w:rPr>
            </w:pPr>
          </w:p>
        </w:tc>
        <w:tc>
          <w:tcPr>
            <w:tcW w:w="955" w:type="dxa"/>
            <w:tcBorders>
              <w:top w:val="single" w:sz="4" w:space="0" w:color="auto"/>
              <w:left w:val="nil"/>
              <w:bottom w:val="single" w:sz="4" w:space="0" w:color="auto"/>
              <w:right w:val="single" w:sz="4" w:space="0" w:color="auto"/>
            </w:tcBorders>
            <w:vAlign w:val="center"/>
          </w:tcPr>
          <w:p w14:paraId="001B47B4" w14:textId="77777777" w:rsidR="005A54E8" w:rsidRPr="005A54E8" w:rsidRDefault="005A54E8" w:rsidP="005A54E8">
            <w:pPr>
              <w:jc w:val="center"/>
              <w:rPr>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319A6BCE" w14:textId="77777777" w:rsidR="005A54E8" w:rsidRPr="005A54E8" w:rsidRDefault="005A54E8" w:rsidP="005A54E8">
            <w:pPr>
              <w:rPr>
                <w:color w:val="000000"/>
                <w:sz w:val="22"/>
                <w:szCs w:val="22"/>
              </w:rPr>
            </w:pPr>
          </w:p>
        </w:tc>
      </w:tr>
    </w:tbl>
    <w:p w14:paraId="4D1537D6" w14:textId="77777777" w:rsidR="005A54E8" w:rsidRPr="005A54E8" w:rsidRDefault="005A54E8" w:rsidP="005A54E8">
      <w:pPr>
        <w:tabs>
          <w:tab w:val="left" w:pos="426"/>
          <w:tab w:val="left" w:pos="7797"/>
        </w:tabs>
        <w:rPr>
          <w:i/>
          <w:sz w:val="22"/>
          <w:szCs w:val="22"/>
          <w:lang w:eastAsia="en-US"/>
        </w:rPr>
      </w:pPr>
    </w:p>
    <w:p w14:paraId="0113D353" w14:textId="558F90B8" w:rsidR="001F069E" w:rsidRPr="005A54E8" w:rsidRDefault="001F069E" w:rsidP="00B916D0">
      <w:pPr>
        <w:ind w:left="705" w:hanging="705"/>
        <w:jc w:val="both"/>
        <w:rPr>
          <w:sz w:val="20"/>
          <w:szCs w:val="20"/>
        </w:rPr>
      </w:pPr>
      <w:r w:rsidRPr="005A54E8">
        <w:rPr>
          <w:sz w:val="22"/>
          <w:szCs w:val="22"/>
        </w:rPr>
        <w:t xml:space="preserve">1. </w:t>
      </w:r>
      <w:r w:rsidRPr="005A54E8">
        <w:rPr>
          <w:sz w:val="22"/>
          <w:szCs w:val="22"/>
        </w:rPr>
        <w:tab/>
      </w:r>
      <w:r w:rsidRPr="005A54E8">
        <w:rPr>
          <w:b/>
          <w:sz w:val="20"/>
          <w:szCs w:val="20"/>
        </w:rPr>
        <w:t>Исполнитель</w:t>
      </w:r>
      <w:r w:rsidRPr="005A54E8">
        <w:rPr>
          <w:sz w:val="20"/>
          <w:szCs w:val="20"/>
        </w:rPr>
        <w:t xml:space="preserve"> гарантирует</w:t>
      </w:r>
      <w:r w:rsidR="00FB10DE" w:rsidRPr="005A54E8">
        <w:rPr>
          <w:sz w:val="20"/>
          <w:szCs w:val="20"/>
        </w:rPr>
        <w:t xml:space="preserve"> ООО «ПетроЭнергоКонтроль»</w:t>
      </w:r>
      <w:r w:rsidRPr="005A54E8">
        <w:rPr>
          <w:sz w:val="20"/>
          <w:szCs w:val="20"/>
        </w:rPr>
        <w:t>, что сведения и документы в отношении всей цепочки собственников и руководителей, включая бенефициаров (в том числе конечных), передаваемые</w:t>
      </w:r>
      <w:r w:rsidR="00FB10DE" w:rsidRPr="005A54E8">
        <w:rPr>
          <w:sz w:val="20"/>
          <w:szCs w:val="20"/>
        </w:rPr>
        <w:t xml:space="preserve"> ООО «ПетроЭнергоКонтроль»</w:t>
      </w:r>
      <w:r w:rsidRPr="005A54E8">
        <w:rPr>
          <w:sz w:val="20"/>
          <w:szCs w:val="20"/>
        </w:rPr>
        <w:t>, являются полными, точными и достоверными.</w:t>
      </w:r>
    </w:p>
    <w:p w14:paraId="709EB725" w14:textId="2ABE691A" w:rsidR="001F069E" w:rsidRPr="005A54E8" w:rsidRDefault="001F069E" w:rsidP="00B916D0">
      <w:pPr>
        <w:ind w:left="705" w:hanging="705"/>
        <w:jc w:val="both"/>
        <w:rPr>
          <w:sz w:val="20"/>
          <w:szCs w:val="20"/>
        </w:rPr>
      </w:pPr>
      <w:r w:rsidRPr="005A54E8">
        <w:rPr>
          <w:sz w:val="20"/>
          <w:szCs w:val="20"/>
        </w:rPr>
        <w:t xml:space="preserve">2. </w:t>
      </w:r>
      <w:r w:rsidRPr="005A54E8">
        <w:rPr>
          <w:sz w:val="20"/>
          <w:szCs w:val="20"/>
        </w:rPr>
        <w:tab/>
      </w:r>
      <w:r w:rsidRPr="005A54E8">
        <w:rPr>
          <w:b/>
          <w:sz w:val="20"/>
          <w:szCs w:val="20"/>
        </w:rPr>
        <w:t>Исполнитель</w:t>
      </w:r>
      <w:r w:rsidRPr="005A54E8">
        <w:rPr>
          <w:sz w:val="20"/>
          <w:szCs w:val="20"/>
        </w:rPr>
        <w:t xml:space="preserve">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w:t>
      </w:r>
      <w:r w:rsidR="00FB10DE" w:rsidRPr="005A54E8">
        <w:rPr>
          <w:sz w:val="20"/>
          <w:szCs w:val="20"/>
        </w:rPr>
        <w:t xml:space="preserve">ООО «ПетроЭнергоКонтроль» </w:t>
      </w:r>
      <w:r w:rsidRPr="005A54E8">
        <w:rPr>
          <w:sz w:val="20"/>
          <w:szCs w:val="20"/>
        </w:rPr>
        <w:t xml:space="preserve">полностью или частично предоставленных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w:t>
      </w:r>
      <w:r w:rsidRPr="005A54E8">
        <w:rPr>
          <w:b/>
          <w:sz w:val="20"/>
          <w:szCs w:val="20"/>
        </w:rPr>
        <w:t>Исполнитель</w:t>
      </w:r>
      <w:r w:rsidRPr="005A54E8">
        <w:rPr>
          <w:sz w:val="20"/>
          <w:szCs w:val="20"/>
        </w:rPr>
        <w:t xml:space="preserve"> настоящим освобождает </w:t>
      </w:r>
      <w:r w:rsidR="00FB10DE" w:rsidRPr="005A54E8">
        <w:rPr>
          <w:sz w:val="20"/>
          <w:szCs w:val="20"/>
        </w:rPr>
        <w:t>ООО</w:t>
      </w:r>
      <w:r w:rsidR="00271550" w:rsidRPr="005A54E8">
        <w:rPr>
          <w:sz w:val="20"/>
          <w:szCs w:val="20"/>
        </w:rPr>
        <w:t> </w:t>
      </w:r>
      <w:r w:rsidR="00FB10DE" w:rsidRPr="005A54E8">
        <w:rPr>
          <w:sz w:val="20"/>
          <w:szCs w:val="20"/>
        </w:rPr>
        <w:t xml:space="preserve">«ПетроЭнергоКонтроль» </w:t>
      </w:r>
      <w:r w:rsidRPr="005A54E8">
        <w:rPr>
          <w:sz w:val="20"/>
          <w:szCs w:val="20"/>
        </w:rPr>
        <w:t xml:space="preserve">от любой ответственности в связи с Раскрытием, в том числе возмещает </w:t>
      </w:r>
      <w:r w:rsidR="00FB10DE" w:rsidRPr="005A54E8">
        <w:rPr>
          <w:sz w:val="20"/>
          <w:szCs w:val="20"/>
        </w:rPr>
        <w:t xml:space="preserve">ООО «ПетроЭнергоКонтроль» </w:t>
      </w:r>
      <w:r w:rsidRPr="005A54E8">
        <w:rPr>
          <w:sz w:val="20"/>
          <w:szCs w:val="20"/>
        </w:rPr>
        <w:t xml:space="preserve">убытки, понесенные в связи с предъявлением </w:t>
      </w:r>
      <w:r w:rsidR="00FB10DE" w:rsidRPr="005A54E8">
        <w:rPr>
          <w:sz w:val="20"/>
          <w:szCs w:val="20"/>
        </w:rPr>
        <w:t xml:space="preserve">ООО «ПетроЭнергоКонтроль» </w:t>
      </w:r>
      <w:r w:rsidRPr="005A54E8">
        <w:rPr>
          <w:sz w:val="20"/>
          <w:szCs w:val="20"/>
        </w:rPr>
        <w:t xml:space="preserve">претензий, исков и требований любыми третьими лицами, чьи </w:t>
      </w:r>
      <w:r w:rsidR="00F218C0" w:rsidRPr="005A54E8">
        <w:rPr>
          <w:sz w:val="20"/>
          <w:szCs w:val="20"/>
        </w:rPr>
        <w:t>п</w:t>
      </w:r>
      <w:r w:rsidRPr="005A54E8">
        <w:rPr>
          <w:sz w:val="20"/>
          <w:szCs w:val="20"/>
        </w:rPr>
        <w:t>рава были или могли быть нарушены таким Раскрытием.</w:t>
      </w:r>
    </w:p>
    <w:p w14:paraId="33FD85AC" w14:textId="7FD4BD74" w:rsidR="00EE2CC8" w:rsidRPr="005A54E8" w:rsidRDefault="00EE2CC8" w:rsidP="00EE2CC8">
      <w:pPr>
        <w:pStyle w:val="a8"/>
        <w:widowControl/>
        <w:tabs>
          <w:tab w:val="left" w:pos="284"/>
          <w:tab w:val="left" w:pos="567"/>
        </w:tabs>
        <w:autoSpaceDE/>
        <w:autoSpaceDN/>
        <w:adjustRightInd/>
        <w:ind w:left="0" w:right="-1023"/>
        <w:jc w:val="both"/>
        <w:rPr>
          <w:rFonts w:eastAsia="Calibri"/>
          <w:sz w:val="22"/>
          <w:szCs w:val="22"/>
          <w:lang w:eastAsia="en-US"/>
        </w:rPr>
      </w:pPr>
    </w:p>
    <w:tbl>
      <w:tblPr>
        <w:tblStyle w:val="20"/>
        <w:tblW w:w="0" w:type="auto"/>
        <w:jc w:val="center"/>
        <w:tblLook w:val="04A0" w:firstRow="1" w:lastRow="0" w:firstColumn="1" w:lastColumn="0" w:noHBand="0" w:noVBand="1"/>
      </w:tblPr>
      <w:tblGrid>
        <w:gridCol w:w="4106"/>
        <w:gridCol w:w="5805"/>
      </w:tblGrid>
      <w:tr w:rsidR="00EE2CC8" w:rsidRPr="005A54E8" w14:paraId="6A17863B" w14:textId="77777777" w:rsidTr="006D4379">
        <w:trPr>
          <w:jc w:val="center"/>
        </w:trPr>
        <w:tc>
          <w:tcPr>
            <w:tcW w:w="9911" w:type="dxa"/>
            <w:gridSpan w:val="2"/>
            <w:tcBorders>
              <w:top w:val="nil"/>
              <w:left w:val="nil"/>
              <w:bottom w:val="nil"/>
              <w:right w:val="nil"/>
            </w:tcBorders>
            <w:vAlign w:val="center"/>
          </w:tcPr>
          <w:p w14:paraId="1FFDE3C3" w14:textId="412A61CC" w:rsidR="00EE2CC8" w:rsidRPr="005A54E8" w:rsidRDefault="00EE2CC8" w:rsidP="00EE2CC8">
            <w:pPr>
              <w:widowControl/>
              <w:tabs>
                <w:tab w:val="left" w:pos="426"/>
                <w:tab w:val="left" w:pos="567"/>
              </w:tabs>
              <w:autoSpaceDE/>
              <w:autoSpaceDN/>
              <w:adjustRightInd/>
              <w:jc w:val="center"/>
              <w:rPr>
                <w:rFonts w:eastAsia="Calibri"/>
                <w:b/>
                <w:sz w:val="20"/>
                <w:szCs w:val="20"/>
              </w:rPr>
            </w:pPr>
            <w:r w:rsidRPr="005A54E8">
              <w:rPr>
                <w:sz w:val="20"/>
                <w:szCs w:val="20"/>
              </w:rPr>
              <w:t>[Наименование</w:t>
            </w:r>
            <w:r w:rsidR="00185985" w:rsidRPr="005A54E8">
              <w:rPr>
                <w:sz w:val="20"/>
                <w:szCs w:val="20"/>
              </w:rPr>
              <w:t xml:space="preserve"> Исполнителя по Договору</w:t>
            </w:r>
            <w:r w:rsidRPr="005A54E8">
              <w:rPr>
                <w:sz w:val="20"/>
                <w:szCs w:val="20"/>
              </w:rPr>
              <w:t>]</w:t>
            </w:r>
            <w:r w:rsidRPr="005A54E8">
              <w:rPr>
                <w:b/>
                <w:sz w:val="20"/>
                <w:szCs w:val="20"/>
              </w:rPr>
              <w:t>:</w:t>
            </w:r>
          </w:p>
        </w:tc>
      </w:tr>
      <w:tr w:rsidR="00EE2CC8" w:rsidRPr="005A54E8" w14:paraId="56E672AC" w14:textId="77777777" w:rsidTr="006D4379">
        <w:trPr>
          <w:trHeight w:val="324"/>
          <w:jc w:val="center"/>
        </w:trPr>
        <w:tc>
          <w:tcPr>
            <w:tcW w:w="9911" w:type="dxa"/>
            <w:gridSpan w:val="2"/>
            <w:tcBorders>
              <w:top w:val="nil"/>
              <w:left w:val="nil"/>
              <w:bottom w:val="nil"/>
              <w:right w:val="nil"/>
            </w:tcBorders>
            <w:vAlign w:val="center"/>
          </w:tcPr>
          <w:p w14:paraId="23856FD5" w14:textId="77777777" w:rsidR="00EE2CC8" w:rsidRPr="005A54E8" w:rsidRDefault="00EE2CC8" w:rsidP="00EE2CC8">
            <w:pPr>
              <w:widowControl/>
              <w:tabs>
                <w:tab w:val="left" w:pos="426"/>
                <w:tab w:val="left" w:pos="567"/>
              </w:tabs>
              <w:autoSpaceDE/>
              <w:autoSpaceDN/>
              <w:adjustRightInd/>
              <w:jc w:val="center"/>
              <w:rPr>
                <w:b/>
                <w:iCs/>
                <w:color w:val="000000"/>
                <w:sz w:val="20"/>
                <w:szCs w:val="20"/>
              </w:rPr>
            </w:pPr>
            <w:r w:rsidRPr="005A54E8">
              <w:rPr>
                <w:b/>
                <w:iCs/>
                <w:color w:val="000000"/>
                <w:sz w:val="20"/>
                <w:szCs w:val="20"/>
              </w:rPr>
              <w:t>________________/_______________</w:t>
            </w:r>
          </w:p>
          <w:p w14:paraId="51201585" w14:textId="77777777" w:rsidR="00EE2CC8" w:rsidRPr="005A54E8" w:rsidRDefault="00EE2CC8" w:rsidP="00EE2CC8">
            <w:pPr>
              <w:widowControl/>
              <w:tabs>
                <w:tab w:val="left" w:pos="426"/>
                <w:tab w:val="left" w:pos="567"/>
              </w:tabs>
              <w:autoSpaceDE/>
              <w:autoSpaceDN/>
              <w:adjustRightInd/>
              <w:jc w:val="center"/>
              <w:rPr>
                <w:rFonts w:eastAsia="Calibri"/>
                <w:sz w:val="20"/>
                <w:szCs w:val="20"/>
              </w:rPr>
            </w:pPr>
            <w:r w:rsidRPr="005A54E8">
              <w:rPr>
                <w:rFonts w:eastAsia="Calibri"/>
                <w:sz w:val="20"/>
                <w:szCs w:val="20"/>
              </w:rPr>
              <w:t>М.П.</w:t>
            </w:r>
          </w:p>
        </w:tc>
      </w:tr>
      <w:tr w:rsidR="00EE2CC8" w:rsidRPr="005A54E8" w14:paraId="1E262D66" w14:textId="77777777" w:rsidTr="006D4379">
        <w:trPr>
          <w:trHeight w:val="240"/>
          <w:jc w:val="center"/>
        </w:trPr>
        <w:tc>
          <w:tcPr>
            <w:tcW w:w="9911" w:type="dxa"/>
            <w:gridSpan w:val="2"/>
            <w:tcBorders>
              <w:top w:val="nil"/>
              <w:left w:val="nil"/>
              <w:bottom w:val="nil"/>
              <w:right w:val="nil"/>
            </w:tcBorders>
            <w:vAlign w:val="center"/>
          </w:tcPr>
          <w:p w14:paraId="61CA04C7" w14:textId="77777777" w:rsidR="00EE2CC8" w:rsidRPr="00E65904" w:rsidDel="002E5218" w:rsidRDefault="00EE2CC8" w:rsidP="00EE2CC8">
            <w:pPr>
              <w:widowControl/>
              <w:tabs>
                <w:tab w:val="left" w:pos="426"/>
                <w:tab w:val="left" w:pos="567"/>
              </w:tabs>
              <w:autoSpaceDE/>
              <w:autoSpaceDN/>
              <w:adjustRightInd/>
              <w:jc w:val="center"/>
              <w:rPr>
                <w:rFonts w:eastAsia="Calibri"/>
                <w:b/>
                <w:bCs/>
                <w:sz w:val="22"/>
                <w:szCs w:val="22"/>
              </w:rPr>
            </w:pPr>
            <w:r w:rsidRPr="00E65904">
              <w:rPr>
                <w:rFonts w:eastAsia="Calibri"/>
                <w:b/>
                <w:bCs/>
                <w:sz w:val="22"/>
                <w:szCs w:val="22"/>
              </w:rPr>
              <w:t>Форму утверждаем:</w:t>
            </w:r>
          </w:p>
        </w:tc>
      </w:tr>
      <w:tr w:rsidR="00EE2CC8" w:rsidRPr="005A54E8" w14:paraId="11CFE028" w14:textId="77777777" w:rsidTr="006D4379">
        <w:trPr>
          <w:trHeight w:val="324"/>
          <w:jc w:val="center"/>
        </w:trPr>
        <w:tc>
          <w:tcPr>
            <w:tcW w:w="4106" w:type="dxa"/>
            <w:tcBorders>
              <w:top w:val="nil"/>
              <w:left w:val="nil"/>
              <w:bottom w:val="nil"/>
              <w:right w:val="nil"/>
            </w:tcBorders>
            <w:vAlign w:val="center"/>
          </w:tcPr>
          <w:p w14:paraId="39A85322" w14:textId="6980C640" w:rsidR="00EE2CC8" w:rsidRPr="00E65904" w:rsidDel="002E5218" w:rsidRDefault="00EE2CC8" w:rsidP="00EE2CC8">
            <w:pPr>
              <w:widowControl/>
              <w:tabs>
                <w:tab w:val="left" w:pos="426"/>
                <w:tab w:val="left" w:pos="567"/>
              </w:tabs>
              <w:autoSpaceDE/>
              <w:autoSpaceDN/>
              <w:adjustRightInd/>
              <w:jc w:val="center"/>
              <w:rPr>
                <w:rFonts w:eastAsia="Calibri"/>
                <w:b/>
                <w:sz w:val="22"/>
                <w:szCs w:val="22"/>
              </w:rPr>
            </w:pPr>
            <w:r w:rsidRPr="00E65904">
              <w:rPr>
                <w:sz w:val="22"/>
                <w:szCs w:val="22"/>
              </w:rPr>
              <w:t>[Наименование стороны по договору (</w:t>
            </w:r>
            <w:r w:rsidR="00185985" w:rsidRPr="00E65904">
              <w:rPr>
                <w:sz w:val="22"/>
                <w:szCs w:val="22"/>
              </w:rPr>
              <w:t>Исполнителя</w:t>
            </w:r>
            <w:r w:rsidRPr="00E65904">
              <w:rPr>
                <w:sz w:val="22"/>
                <w:szCs w:val="22"/>
              </w:rPr>
              <w:t>)]</w:t>
            </w:r>
            <w:r w:rsidRPr="00E65904">
              <w:rPr>
                <w:b/>
                <w:sz w:val="22"/>
                <w:szCs w:val="22"/>
              </w:rPr>
              <w:t>:</w:t>
            </w:r>
          </w:p>
        </w:tc>
        <w:tc>
          <w:tcPr>
            <w:tcW w:w="5805" w:type="dxa"/>
            <w:tcBorders>
              <w:top w:val="nil"/>
              <w:left w:val="nil"/>
              <w:bottom w:val="nil"/>
              <w:right w:val="nil"/>
            </w:tcBorders>
            <w:vAlign w:val="center"/>
          </w:tcPr>
          <w:p w14:paraId="098A1838" w14:textId="6AD934EB" w:rsidR="00EE2CC8" w:rsidRPr="00E65904" w:rsidDel="002E5218" w:rsidRDefault="00185985" w:rsidP="00EE2CC8">
            <w:pPr>
              <w:widowControl/>
              <w:tabs>
                <w:tab w:val="left" w:pos="426"/>
                <w:tab w:val="left" w:pos="567"/>
              </w:tabs>
              <w:autoSpaceDE/>
              <w:autoSpaceDN/>
              <w:adjustRightInd/>
              <w:jc w:val="center"/>
              <w:rPr>
                <w:rFonts w:eastAsia="Calibri"/>
                <w:b/>
                <w:sz w:val="22"/>
                <w:szCs w:val="22"/>
              </w:rPr>
            </w:pPr>
            <w:r w:rsidRPr="00E65904">
              <w:rPr>
                <w:sz w:val="22"/>
                <w:szCs w:val="22"/>
              </w:rPr>
              <w:t>ООО «ПетроЭнергоКонтроль»</w:t>
            </w:r>
            <w:r w:rsidR="00EE2CC8" w:rsidRPr="00E65904">
              <w:rPr>
                <w:b/>
                <w:sz w:val="22"/>
                <w:szCs w:val="22"/>
              </w:rPr>
              <w:t>:</w:t>
            </w:r>
          </w:p>
        </w:tc>
      </w:tr>
      <w:tr w:rsidR="00EE2CC8" w:rsidRPr="005A54E8" w14:paraId="7AAAA6FA" w14:textId="77777777" w:rsidTr="006D4379">
        <w:trPr>
          <w:trHeight w:val="324"/>
          <w:jc w:val="center"/>
        </w:trPr>
        <w:tc>
          <w:tcPr>
            <w:tcW w:w="4106" w:type="dxa"/>
            <w:tcBorders>
              <w:top w:val="nil"/>
              <w:left w:val="nil"/>
              <w:bottom w:val="nil"/>
              <w:right w:val="nil"/>
            </w:tcBorders>
            <w:vAlign w:val="center"/>
          </w:tcPr>
          <w:p w14:paraId="6ED720C4" w14:textId="77777777" w:rsidR="00EE2CC8" w:rsidRPr="00E65904" w:rsidDel="002E5218" w:rsidRDefault="00EE2CC8" w:rsidP="00EE2CC8">
            <w:pPr>
              <w:widowControl/>
              <w:tabs>
                <w:tab w:val="left" w:pos="426"/>
                <w:tab w:val="left" w:pos="567"/>
              </w:tabs>
              <w:autoSpaceDE/>
              <w:autoSpaceDN/>
              <w:adjustRightInd/>
              <w:jc w:val="center"/>
              <w:rPr>
                <w:rFonts w:eastAsia="Calibri"/>
                <w:b/>
                <w:sz w:val="22"/>
                <w:szCs w:val="22"/>
              </w:rPr>
            </w:pPr>
            <w:r w:rsidRPr="00E65904">
              <w:rPr>
                <w:b/>
                <w:iCs/>
                <w:color w:val="000000"/>
                <w:sz w:val="22"/>
                <w:szCs w:val="22"/>
              </w:rPr>
              <w:t>________________/ _______________</w:t>
            </w:r>
          </w:p>
        </w:tc>
        <w:tc>
          <w:tcPr>
            <w:tcW w:w="5805" w:type="dxa"/>
            <w:tcBorders>
              <w:top w:val="nil"/>
              <w:left w:val="nil"/>
              <w:bottom w:val="nil"/>
              <w:right w:val="nil"/>
            </w:tcBorders>
            <w:vAlign w:val="center"/>
          </w:tcPr>
          <w:p w14:paraId="4E10EEEC" w14:textId="77777777" w:rsidR="00EE2CC8" w:rsidRPr="00E65904" w:rsidDel="002E5218" w:rsidRDefault="00EE2CC8" w:rsidP="00EE2CC8">
            <w:pPr>
              <w:widowControl/>
              <w:tabs>
                <w:tab w:val="left" w:pos="426"/>
                <w:tab w:val="left" w:pos="567"/>
              </w:tabs>
              <w:autoSpaceDE/>
              <w:autoSpaceDN/>
              <w:adjustRightInd/>
              <w:jc w:val="center"/>
              <w:rPr>
                <w:rFonts w:eastAsia="Calibri"/>
                <w:b/>
                <w:sz w:val="22"/>
                <w:szCs w:val="22"/>
              </w:rPr>
            </w:pPr>
            <w:r w:rsidRPr="00E65904">
              <w:rPr>
                <w:b/>
                <w:iCs/>
                <w:color w:val="000000"/>
                <w:sz w:val="22"/>
                <w:szCs w:val="22"/>
              </w:rPr>
              <w:t>________________/ Н.В. Ильин</w:t>
            </w:r>
          </w:p>
        </w:tc>
      </w:tr>
    </w:tbl>
    <w:p w14:paraId="6C6D9635" w14:textId="49A85425" w:rsidR="00AC7542" w:rsidRPr="005A54E8" w:rsidRDefault="00AC7542" w:rsidP="00EE2CC8">
      <w:pPr>
        <w:rPr>
          <w:sz w:val="22"/>
          <w:szCs w:val="22"/>
        </w:rPr>
        <w:sectPr w:rsidR="00AC7542" w:rsidRPr="005A54E8" w:rsidSect="005A54E8">
          <w:pgSz w:w="16838" w:h="11906" w:orient="landscape"/>
          <w:pgMar w:top="426" w:right="1134" w:bottom="426" w:left="1134" w:header="709" w:footer="709" w:gutter="0"/>
          <w:cols w:space="708"/>
          <w:docGrid w:linePitch="360"/>
        </w:sectPr>
      </w:pPr>
    </w:p>
    <w:p w14:paraId="43285874" w14:textId="721C0FDC" w:rsidR="001F069E" w:rsidRPr="005A54E8" w:rsidRDefault="001F069E" w:rsidP="00B916D0">
      <w:pPr>
        <w:jc w:val="right"/>
        <w:rPr>
          <w:color w:val="000000"/>
        </w:rPr>
      </w:pPr>
      <w:r w:rsidRPr="005A54E8">
        <w:rPr>
          <w:color w:val="000000"/>
        </w:rPr>
        <w:lastRenderedPageBreak/>
        <w:t xml:space="preserve">Приложение № </w:t>
      </w:r>
      <w:r w:rsidR="00FB2C7E" w:rsidRPr="005A54E8">
        <w:rPr>
          <w:color w:val="000000"/>
        </w:rPr>
        <w:t>4</w:t>
      </w:r>
    </w:p>
    <w:p w14:paraId="7DD634E0" w14:textId="77777777" w:rsidR="001F069E" w:rsidRPr="005A54E8" w:rsidRDefault="001F069E" w:rsidP="00B916D0">
      <w:pPr>
        <w:jc w:val="right"/>
        <w:rPr>
          <w:color w:val="000000"/>
        </w:rPr>
      </w:pPr>
      <w:r w:rsidRPr="005A54E8">
        <w:rPr>
          <w:color w:val="000000"/>
        </w:rPr>
        <w:t>к Договору №________</w:t>
      </w:r>
    </w:p>
    <w:p w14:paraId="21F5A2CA" w14:textId="5E37F01A" w:rsidR="001F069E" w:rsidRPr="005A54E8" w:rsidRDefault="001F069E" w:rsidP="005A54E8">
      <w:pPr>
        <w:jc w:val="right"/>
        <w:rPr>
          <w:color w:val="000000"/>
        </w:rPr>
      </w:pPr>
      <w:r w:rsidRPr="005A54E8">
        <w:rPr>
          <w:color w:val="000000"/>
        </w:rPr>
        <w:t>от «____» ____________ 20</w:t>
      </w:r>
      <w:r w:rsidR="00D80ECD" w:rsidRPr="005A54E8">
        <w:rPr>
          <w:color w:val="000000"/>
        </w:rPr>
        <w:t>2</w:t>
      </w:r>
      <w:r w:rsidR="008A461F" w:rsidRPr="005A54E8">
        <w:rPr>
          <w:color w:val="000000"/>
        </w:rPr>
        <w:t>6</w:t>
      </w:r>
      <w:r w:rsidRPr="005A54E8">
        <w:rPr>
          <w:color w:val="000000"/>
        </w:rPr>
        <w:t xml:space="preserve"> г.</w:t>
      </w:r>
    </w:p>
    <w:p w14:paraId="1922E933" w14:textId="77777777" w:rsidR="004767EA" w:rsidRPr="005A54E8" w:rsidRDefault="004767EA" w:rsidP="004767EA">
      <w:pPr>
        <w:widowControl/>
        <w:tabs>
          <w:tab w:val="left" w:pos="284"/>
          <w:tab w:val="left" w:pos="567"/>
        </w:tabs>
        <w:autoSpaceDE/>
        <w:autoSpaceDN/>
        <w:adjustRightInd/>
        <w:jc w:val="center"/>
        <w:rPr>
          <w:b/>
        </w:rPr>
      </w:pPr>
    </w:p>
    <w:p w14:paraId="15501F40" w14:textId="2827C7A6" w:rsidR="004767EA" w:rsidRPr="005A54E8" w:rsidRDefault="004767EA" w:rsidP="004767EA">
      <w:pPr>
        <w:widowControl/>
        <w:tabs>
          <w:tab w:val="left" w:pos="284"/>
          <w:tab w:val="left" w:pos="567"/>
        </w:tabs>
        <w:autoSpaceDE/>
        <w:autoSpaceDN/>
        <w:adjustRightInd/>
        <w:jc w:val="center"/>
        <w:rPr>
          <w:b/>
        </w:rPr>
      </w:pPr>
      <w:r w:rsidRPr="005A54E8">
        <w:rPr>
          <w:b/>
        </w:rPr>
        <w:t>ФОРМА СОГЛАСИЯ НА ОБРАБОТКУ</w:t>
      </w:r>
      <w:r w:rsidRPr="005A54E8">
        <w:rPr>
          <w:b/>
        </w:rPr>
        <w:br/>
        <w:t>ПЕРСОНАЛЬНЫХ ДАННЫХ</w:t>
      </w:r>
    </w:p>
    <w:p w14:paraId="3DCBAA0D" w14:textId="77777777" w:rsidR="004767EA" w:rsidRPr="005A54E8" w:rsidRDefault="004767EA" w:rsidP="004767EA">
      <w:pPr>
        <w:widowControl/>
        <w:tabs>
          <w:tab w:val="left" w:pos="284"/>
          <w:tab w:val="left" w:pos="567"/>
        </w:tabs>
        <w:autoSpaceDE/>
        <w:autoSpaceDN/>
        <w:adjustRightInd/>
        <w:jc w:val="center"/>
        <w:rPr>
          <w:b/>
        </w:rPr>
      </w:pPr>
    </w:p>
    <w:p w14:paraId="56078095" w14:textId="2302F907" w:rsidR="004767EA" w:rsidRDefault="004767EA" w:rsidP="005A54E8">
      <w:pPr>
        <w:widowControl/>
        <w:tabs>
          <w:tab w:val="left" w:pos="284"/>
          <w:tab w:val="left" w:pos="567"/>
        </w:tabs>
        <w:autoSpaceDE/>
        <w:autoSpaceDN/>
        <w:adjustRightInd/>
      </w:pPr>
      <w:r w:rsidRPr="005A54E8">
        <w:t xml:space="preserve">           Дата: ___________ 20__</w:t>
      </w:r>
    </w:p>
    <w:p w14:paraId="44184461" w14:textId="77777777" w:rsidR="005A54E8" w:rsidRPr="005A54E8" w:rsidRDefault="005A54E8" w:rsidP="005A54E8">
      <w:pPr>
        <w:widowControl/>
        <w:tabs>
          <w:tab w:val="left" w:pos="284"/>
          <w:tab w:val="left" w:pos="567"/>
        </w:tabs>
        <w:autoSpaceDE/>
        <w:autoSpaceDN/>
        <w:adjustRightInd/>
        <w:rPr>
          <w:b/>
        </w:rPr>
      </w:pPr>
    </w:p>
    <w:tbl>
      <w:tblPr>
        <w:tblW w:w="5000" w:type="pct"/>
        <w:tblLook w:val="01E0" w:firstRow="1" w:lastRow="1" w:firstColumn="1" w:lastColumn="1" w:noHBand="0" w:noVBand="0"/>
      </w:tblPr>
      <w:tblGrid>
        <w:gridCol w:w="3807"/>
        <w:gridCol w:w="5548"/>
      </w:tblGrid>
      <w:tr w:rsidR="004767EA" w:rsidRPr="005A54E8" w14:paraId="4746DB08" w14:textId="77777777" w:rsidTr="004D409B">
        <w:trPr>
          <w:cantSplit/>
          <w:trHeight w:val="20"/>
        </w:trPr>
        <w:tc>
          <w:tcPr>
            <w:tcW w:w="5000" w:type="pct"/>
            <w:gridSpan w:val="2"/>
            <w:shd w:val="clear" w:color="FFFFFF" w:fill="FFFFFF"/>
          </w:tcPr>
          <w:p w14:paraId="78DCBCE0" w14:textId="77777777" w:rsidR="004767EA" w:rsidRPr="005A54E8" w:rsidRDefault="004767EA" w:rsidP="004767EA">
            <w:pPr>
              <w:keepLines/>
              <w:widowControl/>
              <w:numPr>
                <w:ilvl w:val="0"/>
                <w:numId w:val="43"/>
              </w:numPr>
              <w:autoSpaceDE/>
              <w:autoSpaceDN/>
              <w:adjustRightInd/>
              <w:ind w:left="567" w:hanging="567"/>
              <w:jc w:val="both"/>
              <w:rPr>
                <w:b/>
                <w:smallCaps/>
              </w:rPr>
            </w:pPr>
            <w:r w:rsidRPr="005A54E8">
              <w:rPr>
                <w:b/>
                <w:smallCaps/>
              </w:rPr>
              <w:t>Субъект персональных данных</w:t>
            </w:r>
          </w:p>
        </w:tc>
      </w:tr>
      <w:tr w:rsidR="004767EA" w:rsidRPr="005A54E8" w14:paraId="7BFFA1F5" w14:textId="77777777" w:rsidTr="004D409B">
        <w:trPr>
          <w:cantSplit/>
          <w:trHeight w:val="20"/>
        </w:trPr>
        <w:tc>
          <w:tcPr>
            <w:tcW w:w="5000" w:type="pct"/>
            <w:gridSpan w:val="2"/>
            <w:shd w:val="clear" w:color="FFFFFF" w:fill="FFFFFF"/>
          </w:tcPr>
          <w:p w14:paraId="044D8CEA" w14:textId="77777777" w:rsidR="004767EA" w:rsidRPr="005A54E8" w:rsidRDefault="004767EA" w:rsidP="004767EA">
            <w:pPr>
              <w:autoSpaceDE/>
              <w:autoSpaceDN/>
              <w:adjustRightInd/>
              <w:ind w:left="567"/>
              <w:jc w:val="both"/>
            </w:pPr>
            <w:r w:rsidRPr="005A54E8">
              <w:t>__________________________________________________________________________</w:t>
            </w:r>
          </w:p>
          <w:p w14:paraId="2E2399AB" w14:textId="77777777" w:rsidR="004767EA" w:rsidRPr="005A54E8" w:rsidRDefault="004767EA" w:rsidP="004767EA">
            <w:pPr>
              <w:autoSpaceDE/>
              <w:autoSpaceDN/>
              <w:adjustRightInd/>
              <w:ind w:left="567"/>
              <w:jc w:val="center"/>
              <w:rPr>
                <w:vertAlign w:val="superscript"/>
              </w:rPr>
            </w:pPr>
            <w:r w:rsidRPr="005A54E8">
              <w:rPr>
                <w:vertAlign w:val="superscript"/>
              </w:rPr>
              <w:t>(фамилия, имя, отчество),</w:t>
            </w:r>
          </w:p>
          <w:p w14:paraId="26CAF27D" w14:textId="77777777" w:rsidR="004767EA" w:rsidRPr="005A54E8" w:rsidRDefault="004767EA" w:rsidP="004767EA">
            <w:pPr>
              <w:autoSpaceDE/>
              <w:autoSpaceDN/>
              <w:adjustRightInd/>
              <w:ind w:left="567"/>
              <w:jc w:val="both"/>
            </w:pPr>
            <w:r w:rsidRPr="005A54E8">
              <w:t>__________________________________________________________________________</w:t>
            </w:r>
          </w:p>
          <w:p w14:paraId="52C5762F" w14:textId="77777777" w:rsidR="004767EA" w:rsidRPr="005A54E8" w:rsidRDefault="004767EA" w:rsidP="004767EA">
            <w:pPr>
              <w:autoSpaceDE/>
              <w:autoSpaceDN/>
              <w:adjustRightInd/>
              <w:ind w:left="567"/>
              <w:jc w:val="center"/>
              <w:rPr>
                <w:vertAlign w:val="superscript"/>
              </w:rPr>
            </w:pPr>
            <w:r w:rsidRPr="005A54E8">
              <w:rPr>
                <w:vertAlign w:val="superscript"/>
              </w:rPr>
              <w:t>(адрес регистрации или фактический адрес проживания (если отличается))</w:t>
            </w:r>
          </w:p>
          <w:p w14:paraId="7C53BB91" w14:textId="77777777" w:rsidR="004767EA" w:rsidRPr="005A54E8" w:rsidRDefault="004767EA" w:rsidP="004767EA">
            <w:pPr>
              <w:autoSpaceDE/>
              <w:autoSpaceDN/>
              <w:adjustRightInd/>
              <w:ind w:left="567"/>
              <w:jc w:val="both"/>
            </w:pPr>
            <w:r w:rsidRPr="005A54E8">
              <w:t>__________________________________________________________________________</w:t>
            </w:r>
          </w:p>
          <w:p w14:paraId="334FA95B" w14:textId="77777777" w:rsidR="004767EA" w:rsidRPr="005A54E8" w:rsidRDefault="004767EA" w:rsidP="004767EA">
            <w:pPr>
              <w:autoSpaceDE/>
              <w:autoSpaceDN/>
              <w:adjustRightInd/>
              <w:ind w:left="567"/>
              <w:jc w:val="center"/>
              <w:rPr>
                <w:vertAlign w:val="superscript"/>
              </w:rPr>
            </w:pPr>
            <w:r w:rsidRPr="005A54E8">
              <w:rPr>
                <w:vertAlign w:val="superscript"/>
              </w:rPr>
              <w:t>(серия и номер основного документа, удостоверяющего личность)</w:t>
            </w:r>
          </w:p>
          <w:p w14:paraId="1220CF52" w14:textId="77777777" w:rsidR="004767EA" w:rsidRPr="005A54E8" w:rsidRDefault="004767EA" w:rsidP="004767EA">
            <w:pPr>
              <w:autoSpaceDE/>
              <w:autoSpaceDN/>
              <w:adjustRightInd/>
              <w:ind w:left="567"/>
              <w:jc w:val="both"/>
            </w:pPr>
            <w:r w:rsidRPr="005A54E8">
              <w:t>выданный _________________________________________________________________</w:t>
            </w:r>
          </w:p>
          <w:p w14:paraId="0FBE264D" w14:textId="77777777" w:rsidR="004767EA" w:rsidRPr="005A54E8" w:rsidRDefault="004767EA" w:rsidP="004767EA">
            <w:pPr>
              <w:autoSpaceDE/>
              <w:autoSpaceDN/>
              <w:adjustRightInd/>
              <w:ind w:left="567"/>
              <w:jc w:val="both"/>
            </w:pPr>
            <w:r w:rsidRPr="005A54E8">
              <w:t>__________________________________________________________________________</w:t>
            </w:r>
          </w:p>
          <w:p w14:paraId="0CD02394" w14:textId="77777777" w:rsidR="004767EA" w:rsidRPr="005A54E8" w:rsidRDefault="004767EA" w:rsidP="004767EA">
            <w:pPr>
              <w:autoSpaceDE/>
              <w:autoSpaceDN/>
              <w:adjustRightInd/>
              <w:ind w:left="567"/>
              <w:jc w:val="center"/>
              <w:rPr>
                <w:vertAlign w:val="superscript"/>
              </w:rPr>
            </w:pPr>
            <w:r w:rsidRPr="005A54E8">
              <w:rPr>
                <w:vertAlign w:val="superscript"/>
              </w:rPr>
              <w:t>(выдавший орган, код подразделения и дата выдачи)</w:t>
            </w:r>
          </w:p>
          <w:p w14:paraId="27F1A2CF" w14:textId="77777777" w:rsidR="004767EA" w:rsidRPr="005A54E8" w:rsidRDefault="004767EA" w:rsidP="004767EA">
            <w:pPr>
              <w:autoSpaceDE/>
              <w:autoSpaceDN/>
              <w:adjustRightInd/>
              <w:ind w:left="567"/>
              <w:jc w:val="both"/>
            </w:pPr>
            <w:r w:rsidRPr="005A54E8">
              <w:t>(далее – «</w:t>
            </w:r>
            <w:r w:rsidRPr="005A54E8">
              <w:rPr>
                <w:b/>
              </w:rPr>
              <w:t>Субъект персональных данных»</w:t>
            </w:r>
            <w:r w:rsidRPr="005A54E8">
              <w:t>), настоящим дает свое согласие ООО «ПетроЭнергоКонтроль» (далее – «</w:t>
            </w:r>
            <w:r w:rsidRPr="005A54E8">
              <w:rPr>
                <w:b/>
              </w:rPr>
              <w:t>Оператор</w:t>
            </w:r>
            <w:r w:rsidRPr="005A54E8">
              <w:t xml:space="preserve">»), зарегистрированному по адресу </w:t>
            </w:r>
            <w:r w:rsidRPr="005A54E8">
              <w:rPr>
                <w:bCs/>
              </w:rPr>
              <w:t>195009, Санкт-Петербург, Арсенальная ул., дом 1, кор. 2, лит. А, пом. 1Н-138</w:t>
            </w:r>
            <w:r w:rsidRPr="005A54E8">
              <w:t>, на обработку своих персональных данных в соответствии с Федеральным законом от 27.07.2006 № 152</w:t>
            </w:r>
            <w:r w:rsidRPr="005A54E8">
              <w:noBreakHyphen/>
              <w:t>ФЗ «О персональных данных» и иными применимыми положениями законодательства Российской Федерации как описано ниже.</w:t>
            </w:r>
          </w:p>
        </w:tc>
      </w:tr>
      <w:tr w:rsidR="004767EA" w:rsidRPr="005A54E8" w14:paraId="10F7D18E" w14:textId="77777777" w:rsidTr="004D409B">
        <w:trPr>
          <w:cantSplit/>
          <w:trHeight w:val="20"/>
        </w:trPr>
        <w:tc>
          <w:tcPr>
            <w:tcW w:w="5000" w:type="pct"/>
            <w:gridSpan w:val="2"/>
            <w:shd w:val="clear" w:color="FFFFFF" w:fill="FFFFFF"/>
          </w:tcPr>
          <w:p w14:paraId="18F52E24" w14:textId="77777777" w:rsidR="004767EA" w:rsidRPr="005A54E8" w:rsidRDefault="004767EA" w:rsidP="004767EA">
            <w:pPr>
              <w:keepLines/>
              <w:widowControl/>
              <w:numPr>
                <w:ilvl w:val="0"/>
                <w:numId w:val="43"/>
              </w:numPr>
              <w:autoSpaceDE/>
              <w:autoSpaceDN/>
              <w:adjustRightInd/>
              <w:ind w:left="567" w:hanging="567"/>
              <w:jc w:val="both"/>
              <w:rPr>
                <w:b/>
                <w:smallCaps/>
              </w:rPr>
            </w:pPr>
            <w:r w:rsidRPr="005A54E8">
              <w:rPr>
                <w:b/>
                <w:smallCaps/>
              </w:rPr>
              <w:t>Субъект персональных данных настоящим дает согласие на обработку указанных ниже персональных данных:</w:t>
            </w:r>
          </w:p>
        </w:tc>
      </w:tr>
      <w:tr w:rsidR="004767EA" w:rsidRPr="005A54E8" w14:paraId="38D71BFE" w14:textId="77777777" w:rsidTr="004D409B">
        <w:trPr>
          <w:cantSplit/>
          <w:trHeight w:val="20"/>
        </w:trPr>
        <w:tc>
          <w:tcPr>
            <w:tcW w:w="5000" w:type="pct"/>
            <w:gridSpan w:val="2"/>
          </w:tcPr>
          <w:p w14:paraId="0E2EEA17" w14:textId="77777777" w:rsidR="004767EA" w:rsidRPr="005A54E8" w:rsidRDefault="004767EA" w:rsidP="004767EA">
            <w:pPr>
              <w:widowControl/>
              <w:numPr>
                <w:ilvl w:val="1"/>
                <w:numId w:val="43"/>
              </w:numPr>
              <w:tabs>
                <w:tab w:val="num" w:pos="1418"/>
              </w:tabs>
              <w:autoSpaceDE/>
              <w:autoSpaceDN/>
              <w:adjustRightInd/>
              <w:ind w:left="567" w:hanging="567"/>
              <w:jc w:val="both"/>
            </w:pPr>
            <w:r w:rsidRPr="005A54E8">
              <w:t>фамилия, имя, отчество;</w:t>
            </w:r>
          </w:p>
        </w:tc>
      </w:tr>
      <w:tr w:rsidR="004767EA" w:rsidRPr="005A54E8" w14:paraId="20A0B964" w14:textId="77777777" w:rsidTr="004D409B">
        <w:trPr>
          <w:cantSplit/>
          <w:trHeight w:val="20"/>
        </w:trPr>
        <w:tc>
          <w:tcPr>
            <w:tcW w:w="5000" w:type="pct"/>
            <w:gridSpan w:val="2"/>
          </w:tcPr>
          <w:p w14:paraId="2F59BC7C" w14:textId="77777777" w:rsidR="004767EA" w:rsidRPr="005A54E8" w:rsidRDefault="004767EA" w:rsidP="004767EA">
            <w:pPr>
              <w:widowControl/>
              <w:numPr>
                <w:ilvl w:val="1"/>
                <w:numId w:val="43"/>
              </w:numPr>
              <w:tabs>
                <w:tab w:val="num" w:pos="1418"/>
              </w:tabs>
              <w:autoSpaceDE/>
              <w:autoSpaceDN/>
              <w:adjustRightInd/>
              <w:ind w:left="567" w:hanging="567"/>
              <w:jc w:val="both"/>
            </w:pPr>
            <w:r w:rsidRPr="005A54E8">
              <w:t>идентификационный номер налогоплательщика;</w:t>
            </w:r>
          </w:p>
        </w:tc>
      </w:tr>
      <w:tr w:rsidR="004767EA" w:rsidRPr="005A54E8" w14:paraId="5EDD9A4A" w14:textId="77777777" w:rsidTr="004D409B">
        <w:trPr>
          <w:cantSplit/>
          <w:trHeight w:val="20"/>
        </w:trPr>
        <w:tc>
          <w:tcPr>
            <w:tcW w:w="5000" w:type="pct"/>
            <w:gridSpan w:val="2"/>
          </w:tcPr>
          <w:p w14:paraId="50F4EAB9" w14:textId="77777777" w:rsidR="004767EA" w:rsidRPr="005A54E8" w:rsidRDefault="004767EA" w:rsidP="004767EA">
            <w:pPr>
              <w:widowControl/>
              <w:numPr>
                <w:ilvl w:val="1"/>
                <w:numId w:val="43"/>
              </w:numPr>
              <w:tabs>
                <w:tab w:val="num" w:pos="1418"/>
              </w:tabs>
              <w:autoSpaceDE/>
              <w:autoSpaceDN/>
              <w:adjustRightInd/>
              <w:ind w:left="567" w:hanging="567"/>
              <w:jc w:val="both"/>
            </w:pPr>
            <w:r w:rsidRPr="005A54E8">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4767EA" w:rsidRPr="005A54E8" w14:paraId="000D63A5" w14:textId="77777777" w:rsidTr="004D409B">
        <w:trPr>
          <w:cantSplit/>
          <w:trHeight w:val="20"/>
        </w:trPr>
        <w:tc>
          <w:tcPr>
            <w:tcW w:w="5000" w:type="pct"/>
            <w:gridSpan w:val="2"/>
          </w:tcPr>
          <w:p w14:paraId="7674F5FA" w14:textId="77777777" w:rsidR="004767EA" w:rsidRPr="005A54E8" w:rsidRDefault="004767EA" w:rsidP="004767EA">
            <w:pPr>
              <w:widowControl/>
              <w:numPr>
                <w:ilvl w:val="1"/>
                <w:numId w:val="43"/>
              </w:numPr>
              <w:tabs>
                <w:tab w:val="num" w:pos="1418"/>
              </w:tabs>
              <w:autoSpaceDE/>
              <w:autoSpaceDN/>
              <w:adjustRightInd/>
              <w:ind w:left="567" w:hanging="567"/>
              <w:jc w:val="both"/>
            </w:pPr>
            <w:r w:rsidRPr="005A54E8">
              <w:t>адрес места жительства или временной регистрации;</w:t>
            </w:r>
          </w:p>
        </w:tc>
      </w:tr>
      <w:tr w:rsidR="004767EA" w:rsidRPr="005A54E8" w14:paraId="51B09532" w14:textId="77777777" w:rsidTr="004D409B">
        <w:trPr>
          <w:cantSplit/>
          <w:trHeight w:val="20"/>
        </w:trPr>
        <w:tc>
          <w:tcPr>
            <w:tcW w:w="5000" w:type="pct"/>
            <w:gridSpan w:val="2"/>
          </w:tcPr>
          <w:p w14:paraId="1CB4731B" w14:textId="77777777" w:rsidR="004767EA" w:rsidRPr="005A54E8" w:rsidRDefault="004767EA" w:rsidP="004767EA">
            <w:pPr>
              <w:widowControl/>
              <w:numPr>
                <w:ilvl w:val="1"/>
                <w:numId w:val="43"/>
              </w:numPr>
              <w:tabs>
                <w:tab w:val="num" w:pos="1418"/>
              </w:tabs>
              <w:autoSpaceDE/>
              <w:autoSpaceDN/>
              <w:adjustRightInd/>
              <w:ind w:left="567" w:hanging="567"/>
              <w:jc w:val="both"/>
            </w:pPr>
            <w:r w:rsidRPr="005A54E8">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4767EA" w:rsidRPr="005A54E8" w14:paraId="24D059E6" w14:textId="77777777" w:rsidTr="004D409B">
        <w:trPr>
          <w:cantSplit/>
          <w:trHeight w:val="20"/>
        </w:trPr>
        <w:tc>
          <w:tcPr>
            <w:tcW w:w="5000" w:type="pct"/>
            <w:gridSpan w:val="2"/>
          </w:tcPr>
          <w:p w14:paraId="7E588417" w14:textId="77777777" w:rsidR="004767EA" w:rsidRPr="005A54E8" w:rsidRDefault="004767EA" w:rsidP="004767EA">
            <w:pPr>
              <w:autoSpaceDE/>
              <w:autoSpaceDN/>
              <w:adjustRightInd/>
              <w:jc w:val="both"/>
            </w:pPr>
            <w:proofErr w:type="spellStart"/>
            <w:r w:rsidRPr="005A54E8">
              <w:rPr>
                <w:lang w:val="en-GB"/>
              </w:rPr>
              <w:t>далее</w:t>
            </w:r>
            <w:proofErr w:type="spellEnd"/>
            <w:r w:rsidRPr="005A54E8">
              <w:rPr>
                <w:lang w:val="en-GB"/>
              </w:rPr>
              <w:t xml:space="preserve"> – </w:t>
            </w:r>
            <w:r w:rsidRPr="005A54E8">
              <w:t>«</w:t>
            </w:r>
            <w:proofErr w:type="spellStart"/>
            <w:r w:rsidRPr="005A54E8">
              <w:rPr>
                <w:b/>
                <w:lang w:val="en-GB"/>
              </w:rPr>
              <w:t>Персональные</w:t>
            </w:r>
            <w:proofErr w:type="spellEnd"/>
            <w:r w:rsidRPr="005A54E8">
              <w:rPr>
                <w:b/>
                <w:lang w:val="en-GB"/>
              </w:rPr>
              <w:t xml:space="preserve"> </w:t>
            </w:r>
            <w:proofErr w:type="spellStart"/>
            <w:r w:rsidRPr="005A54E8">
              <w:rPr>
                <w:b/>
                <w:lang w:val="en-GB"/>
              </w:rPr>
              <w:t>данные</w:t>
            </w:r>
            <w:proofErr w:type="spellEnd"/>
            <w:r w:rsidRPr="005A54E8">
              <w:t>»</w:t>
            </w:r>
            <w:r w:rsidRPr="005A54E8">
              <w:rPr>
                <w:lang w:val="en-GB"/>
              </w:rPr>
              <w:t>.</w:t>
            </w:r>
            <w:r w:rsidRPr="005A54E8">
              <w:t xml:space="preserve"> </w:t>
            </w:r>
          </w:p>
        </w:tc>
      </w:tr>
      <w:tr w:rsidR="004767EA" w:rsidRPr="005A54E8" w14:paraId="1C677E5F" w14:textId="77777777" w:rsidTr="004D409B">
        <w:trPr>
          <w:cantSplit/>
          <w:trHeight w:val="20"/>
        </w:trPr>
        <w:tc>
          <w:tcPr>
            <w:tcW w:w="5000" w:type="pct"/>
            <w:gridSpan w:val="2"/>
          </w:tcPr>
          <w:p w14:paraId="681583A0" w14:textId="77777777" w:rsidR="004767EA" w:rsidRPr="005A54E8" w:rsidRDefault="004767EA" w:rsidP="004767EA">
            <w:pPr>
              <w:keepLines/>
              <w:widowControl/>
              <w:numPr>
                <w:ilvl w:val="0"/>
                <w:numId w:val="43"/>
              </w:numPr>
              <w:autoSpaceDE/>
              <w:autoSpaceDN/>
              <w:adjustRightInd/>
              <w:ind w:left="567" w:hanging="567"/>
              <w:jc w:val="both"/>
              <w:rPr>
                <w:b/>
                <w:smallCaps/>
              </w:rPr>
            </w:pPr>
            <w:bookmarkStart w:id="6" w:name="undefined"/>
            <w:r w:rsidRPr="005A54E8">
              <w:rPr>
                <w:b/>
                <w:smallCaps/>
              </w:rPr>
              <w:t xml:space="preserve">Субъект персональных данных настоящим дает согласие на обработку своих Персональных </w:t>
            </w:r>
            <w:bookmarkEnd w:id="6"/>
            <w:r w:rsidRPr="005A54E8">
              <w:rPr>
                <w:b/>
                <w:smallCaps/>
              </w:rPr>
              <w:t xml:space="preserve">ДАННЫХ ДЛЯ </w:t>
            </w:r>
            <w:r w:rsidRPr="005A54E8">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5A54E8">
              <w:rPr>
                <w:smallCaps/>
              </w:rPr>
              <w:t>.</w:t>
            </w:r>
          </w:p>
        </w:tc>
      </w:tr>
      <w:tr w:rsidR="004767EA" w:rsidRPr="005A54E8" w14:paraId="2F86057E" w14:textId="77777777" w:rsidTr="004D409B">
        <w:trPr>
          <w:cantSplit/>
          <w:trHeight w:val="20"/>
        </w:trPr>
        <w:tc>
          <w:tcPr>
            <w:tcW w:w="5000" w:type="pct"/>
            <w:gridSpan w:val="2"/>
          </w:tcPr>
          <w:p w14:paraId="4967D5E8" w14:textId="77777777" w:rsidR="004767EA" w:rsidRPr="005A54E8" w:rsidRDefault="004767EA" w:rsidP="004767EA">
            <w:pPr>
              <w:keepLines/>
              <w:widowControl/>
              <w:numPr>
                <w:ilvl w:val="0"/>
                <w:numId w:val="43"/>
              </w:numPr>
              <w:autoSpaceDE/>
              <w:autoSpaceDN/>
              <w:adjustRightInd/>
              <w:ind w:left="567" w:hanging="567"/>
              <w:jc w:val="both"/>
              <w:rPr>
                <w:b/>
                <w:smallCaps/>
              </w:rPr>
            </w:pPr>
            <w:r w:rsidRPr="005A54E8">
              <w:rPr>
                <w:b/>
                <w:smallCaps/>
              </w:rPr>
              <w:t>Субъект персональных данных настоящим дает согласие на осуществление следующих действий с его/ ее Персональными данными:</w:t>
            </w:r>
          </w:p>
        </w:tc>
      </w:tr>
      <w:tr w:rsidR="004767EA" w:rsidRPr="005A54E8" w14:paraId="23E5E7EC" w14:textId="77777777" w:rsidTr="004D409B">
        <w:trPr>
          <w:cantSplit/>
          <w:trHeight w:val="20"/>
        </w:trPr>
        <w:tc>
          <w:tcPr>
            <w:tcW w:w="5000" w:type="pct"/>
            <w:gridSpan w:val="2"/>
          </w:tcPr>
          <w:p w14:paraId="438D6EF1" w14:textId="77777777" w:rsidR="004767EA" w:rsidRPr="005A54E8" w:rsidRDefault="004767EA" w:rsidP="004767EA">
            <w:pPr>
              <w:widowControl/>
              <w:numPr>
                <w:ilvl w:val="1"/>
                <w:numId w:val="43"/>
              </w:numPr>
              <w:tabs>
                <w:tab w:val="num" w:pos="1418"/>
              </w:tabs>
              <w:autoSpaceDE/>
              <w:autoSpaceDN/>
              <w:adjustRightInd/>
              <w:ind w:left="567" w:hanging="567"/>
              <w:jc w:val="both"/>
            </w:pPr>
            <w:r w:rsidRPr="005A54E8">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4767EA" w:rsidRPr="005A54E8" w14:paraId="6526925E" w14:textId="77777777" w:rsidTr="004D409B">
        <w:trPr>
          <w:cantSplit/>
          <w:trHeight w:val="20"/>
        </w:trPr>
        <w:tc>
          <w:tcPr>
            <w:tcW w:w="5000" w:type="pct"/>
            <w:gridSpan w:val="2"/>
          </w:tcPr>
          <w:p w14:paraId="45FF1071" w14:textId="77777777" w:rsidR="004767EA" w:rsidRPr="005A54E8" w:rsidRDefault="004767EA" w:rsidP="004767EA">
            <w:pPr>
              <w:widowControl/>
              <w:numPr>
                <w:ilvl w:val="1"/>
                <w:numId w:val="43"/>
              </w:numPr>
              <w:tabs>
                <w:tab w:val="num" w:pos="1418"/>
              </w:tabs>
              <w:autoSpaceDE/>
              <w:autoSpaceDN/>
              <w:adjustRightInd/>
              <w:ind w:left="567" w:hanging="567"/>
              <w:jc w:val="both"/>
            </w:pPr>
            <w:r w:rsidRPr="005A54E8">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4767EA" w:rsidRPr="005A54E8" w14:paraId="4C30EF67" w14:textId="77777777" w:rsidTr="004D409B">
        <w:trPr>
          <w:cantSplit/>
          <w:trHeight w:val="20"/>
        </w:trPr>
        <w:tc>
          <w:tcPr>
            <w:tcW w:w="5000" w:type="pct"/>
            <w:gridSpan w:val="2"/>
          </w:tcPr>
          <w:p w14:paraId="13CA1FC1" w14:textId="77777777" w:rsidR="004767EA" w:rsidRPr="005A54E8" w:rsidRDefault="004767EA" w:rsidP="004767EA">
            <w:pPr>
              <w:widowControl/>
              <w:numPr>
                <w:ilvl w:val="3"/>
                <w:numId w:val="43"/>
              </w:numPr>
              <w:autoSpaceDE/>
              <w:autoSpaceDN/>
              <w:adjustRightInd/>
              <w:ind w:left="567" w:hanging="567"/>
              <w:jc w:val="both"/>
            </w:pPr>
            <w:r w:rsidRPr="005A54E8">
              <w:lastRenderedPageBreak/>
              <w:t>Общество с ограниченной ответственностью «Интер РАО – Информационные технологии», зарегистрированное по адресу: 119435, г. Москва, ул. Большая Пироговская, д. 27, стр. 3;</w:t>
            </w:r>
          </w:p>
        </w:tc>
      </w:tr>
      <w:tr w:rsidR="004767EA" w:rsidRPr="005A54E8" w14:paraId="6A31ABBC" w14:textId="77777777" w:rsidTr="004D409B">
        <w:trPr>
          <w:cantSplit/>
          <w:trHeight w:val="20"/>
        </w:trPr>
        <w:tc>
          <w:tcPr>
            <w:tcW w:w="5000" w:type="pct"/>
            <w:gridSpan w:val="2"/>
          </w:tcPr>
          <w:p w14:paraId="0C5D166B" w14:textId="77777777" w:rsidR="004767EA" w:rsidRPr="005A54E8" w:rsidRDefault="004767EA" w:rsidP="004767EA">
            <w:pPr>
              <w:widowControl/>
              <w:numPr>
                <w:ilvl w:val="3"/>
                <w:numId w:val="43"/>
              </w:numPr>
              <w:autoSpaceDE/>
              <w:autoSpaceDN/>
              <w:adjustRightInd/>
              <w:ind w:left="567" w:hanging="567"/>
              <w:jc w:val="both"/>
            </w:pPr>
            <w:r w:rsidRPr="005A54E8">
              <w:t>Публичное акционерное общество «Интер РАО ЕЭС», зарегистрированное по адресу: 119435, г. Москва, ул. Большая Пироговская, д. 27, стр. 2;</w:t>
            </w:r>
          </w:p>
        </w:tc>
      </w:tr>
      <w:tr w:rsidR="004767EA" w:rsidRPr="005A54E8" w14:paraId="3337E913" w14:textId="77777777" w:rsidTr="004D409B">
        <w:trPr>
          <w:cantSplit/>
          <w:trHeight w:val="20"/>
        </w:trPr>
        <w:tc>
          <w:tcPr>
            <w:tcW w:w="5000" w:type="pct"/>
            <w:gridSpan w:val="2"/>
          </w:tcPr>
          <w:p w14:paraId="0E96333A" w14:textId="77777777" w:rsidR="004767EA" w:rsidRPr="005A54E8" w:rsidRDefault="004767EA" w:rsidP="004767EA">
            <w:pPr>
              <w:autoSpaceDE/>
              <w:autoSpaceDN/>
              <w:adjustRightInd/>
              <w:jc w:val="both"/>
            </w:pPr>
            <w:r w:rsidRPr="005A54E8">
              <w:t>с целью, указанной в разделе</w:t>
            </w:r>
            <w:r w:rsidRPr="005A54E8">
              <w:rPr>
                <w:lang w:val="en-GB"/>
              </w:rPr>
              <w:t> </w:t>
            </w:r>
            <w:r w:rsidRPr="005A54E8">
              <w:rPr>
                <w:lang w:val="en-GB"/>
              </w:rPr>
              <w:fldChar w:fldCharType="begin"/>
            </w:r>
            <w:r w:rsidRPr="005A54E8">
              <w:instrText xml:space="preserve"> </w:instrText>
            </w:r>
            <w:r w:rsidRPr="005A54E8">
              <w:rPr>
                <w:lang w:val="en-GB"/>
              </w:rPr>
              <w:instrText>REF</w:instrText>
            </w:r>
            <w:r w:rsidRPr="005A54E8">
              <w:instrText xml:space="preserve"> _</w:instrText>
            </w:r>
            <w:r w:rsidRPr="005A54E8">
              <w:rPr>
                <w:lang w:val="en-GB"/>
              </w:rPr>
              <w:instrText>Ref</w:instrText>
            </w:r>
            <w:r w:rsidRPr="005A54E8">
              <w:instrText>69133461 \</w:instrText>
            </w:r>
            <w:r w:rsidRPr="005A54E8">
              <w:rPr>
                <w:lang w:val="en-GB"/>
              </w:rPr>
              <w:instrText>r</w:instrText>
            </w:r>
            <w:r w:rsidRPr="005A54E8">
              <w:instrText xml:space="preserve"> \</w:instrText>
            </w:r>
            <w:r w:rsidRPr="005A54E8">
              <w:rPr>
                <w:lang w:val="en-GB"/>
              </w:rPr>
              <w:instrText>h</w:instrText>
            </w:r>
            <w:r w:rsidRPr="005A54E8">
              <w:instrText xml:space="preserve">  \* </w:instrText>
            </w:r>
            <w:r w:rsidRPr="005A54E8">
              <w:rPr>
                <w:lang w:val="en-GB"/>
              </w:rPr>
              <w:instrText>MERGEFORMAT</w:instrText>
            </w:r>
            <w:r w:rsidRPr="005A54E8">
              <w:instrText xml:space="preserve"> </w:instrText>
            </w:r>
            <w:r w:rsidRPr="005A54E8">
              <w:rPr>
                <w:lang w:val="en-GB"/>
              </w:rPr>
            </w:r>
            <w:r w:rsidRPr="005A54E8">
              <w:rPr>
                <w:lang w:val="en-GB"/>
              </w:rPr>
              <w:fldChar w:fldCharType="separate"/>
            </w:r>
            <w:r w:rsidRPr="005A54E8">
              <w:t>3</w:t>
            </w:r>
            <w:r w:rsidRPr="005A54E8">
              <w:rPr>
                <w:lang w:val="en-GB"/>
              </w:rPr>
              <w:fldChar w:fldCharType="end"/>
            </w:r>
            <w:r w:rsidRPr="005A54E8">
              <w:t xml:space="preserve"> выше.</w:t>
            </w:r>
          </w:p>
        </w:tc>
      </w:tr>
      <w:tr w:rsidR="004767EA" w:rsidRPr="005A54E8" w14:paraId="18033368" w14:textId="77777777" w:rsidTr="004D409B">
        <w:trPr>
          <w:cantSplit/>
          <w:trHeight w:val="20"/>
        </w:trPr>
        <w:tc>
          <w:tcPr>
            <w:tcW w:w="5000" w:type="pct"/>
            <w:gridSpan w:val="2"/>
          </w:tcPr>
          <w:p w14:paraId="02F54FCE" w14:textId="77777777" w:rsidR="004767EA" w:rsidRPr="005A54E8" w:rsidRDefault="004767EA" w:rsidP="004767EA">
            <w:pPr>
              <w:widowControl/>
              <w:numPr>
                <w:ilvl w:val="1"/>
                <w:numId w:val="43"/>
              </w:numPr>
              <w:tabs>
                <w:tab w:val="num" w:pos="1418"/>
              </w:tabs>
              <w:autoSpaceDE/>
              <w:autoSpaceDN/>
              <w:adjustRightInd/>
              <w:ind w:left="567" w:hanging="567"/>
              <w:jc w:val="both"/>
            </w:pPr>
            <w:r w:rsidRPr="005A54E8">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4767EA" w:rsidRPr="005A54E8" w14:paraId="6D8543D2" w14:textId="77777777" w:rsidTr="004D409B">
        <w:trPr>
          <w:cantSplit/>
          <w:trHeight w:val="20"/>
        </w:trPr>
        <w:tc>
          <w:tcPr>
            <w:tcW w:w="5000" w:type="pct"/>
            <w:gridSpan w:val="2"/>
          </w:tcPr>
          <w:p w14:paraId="4DD7DEA5" w14:textId="77777777" w:rsidR="004767EA" w:rsidRPr="005A54E8" w:rsidRDefault="004767EA" w:rsidP="004767EA">
            <w:pPr>
              <w:widowControl/>
              <w:numPr>
                <w:ilvl w:val="3"/>
                <w:numId w:val="44"/>
              </w:numPr>
              <w:autoSpaceDE/>
              <w:autoSpaceDN/>
              <w:adjustRightInd/>
              <w:ind w:left="567" w:hanging="567"/>
              <w:jc w:val="both"/>
            </w:pPr>
            <w:r w:rsidRPr="005A54E8">
              <w:t>Общество с ограниченной ответственностью «Интер РАО – Центр управления закупками», зарегистрированное по адресу: 119435, г. Москва, ул. Большая Пироговская, д. 27, стр. 3;</w:t>
            </w:r>
          </w:p>
        </w:tc>
      </w:tr>
      <w:tr w:rsidR="004767EA" w:rsidRPr="005A54E8" w14:paraId="6C2B0040" w14:textId="77777777" w:rsidTr="004D409B">
        <w:trPr>
          <w:cantSplit/>
          <w:trHeight w:val="20"/>
        </w:trPr>
        <w:tc>
          <w:tcPr>
            <w:tcW w:w="5000" w:type="pct"/>
            <w:gridSpan w:val="2"/>
          </w:tcPr>
          <w:p w14:paraId="2C87AE00" w14:textId="77777777" w:rsidR="004767EA" w:rsidRPr="005A54E8" w:rsidRDefault="004767EA" w:rsidP="004767EA">
            <w:pPr>
              <w:autoSpaceDE/>
              <w:autoSpaceDN/>
              <w:adjustRightInd/>
              <w:ind w:left="567" w:hanging="567"/>
              <w:jc w:val="both"/>
              <w:rPr>
                <w:rFonts w:eastAsia="Arial Unicode MS"/>
                <w:lang w:eastAsia="en-GB"/>
              </w:rPr>
            </w:pPr>
            <w:r w:rsidRPr="005A54E8">
              <w:rPr>
                <w:rFonts w:eastAsia="Arial Unicode MS"/>
                <w:lang w:eastAsia="en-GB"/>
              </w:rPr>
              <w:t>с целью, указанной в разделе</w:t>
            </w:r>
            <w:r w:rsidRPr="005A54E8">
              <w:rPr>
                <w:rFonts w:eastAsia="Arial Unicode MS"/>
                <w:lang w:val="en-GB" w:eastAsia="en-GB"/>
              </w:rPr>
              <w:t> </w:t>
            </w:r>
            <w:r w:rsidRPr="005A54E8">
              <w:rPr>
                <w:rFonts w:eastAsia="Arial Unicode MS"/>
                <w:lang w:val="en-GB" w:eastAsia="en-GB"/>
              </w:rPr>
              <w:fldChar w:fldCharType="begin"/>
            </w:r>
            <w:r w:rsidRPr="005A54E8">
              <w:rPr>
                <w:rFonts w:eastAsia="Arial Unicode MS"/>
                <w:lang w:eastAsia="en-GB"/>
              </w:rPr>
              <w:instrText xml:space="preserve"> </w:instrText>
            </w:r>
            <w:r w:rsidRPr="005A54E8">
              <w:rPr>
                <w:rFonts w:eastAsia="Arial Unicode MS"/>
                <w:lang w:val="en-GB" w:eastAsia="en-GB"/>
              </w:rPr>
              <w:instrText>REF</w:instrText>
            </w:r>
            <w:r w:rsidRPr="005A54E8">
              <w:rPr>
                <w:rFonts w:eastAsia="Arial Unicode MS"/>
                <w:lang w:eastAsia="en-GB"/>
              </w:rPr>
              <w:instrText xml:space="preserve"> _</w:instrText>
            </w:r>
            <w:r w:rsidRPr="005A54E8">
              <w:rPr>
                <w:rFonts w:eastAsia="Arial Unicode MS"/>
                <w:lang w:val="en-GB" w:eastAsia="en-GB"/>
              </w:rPr>
              <w:instrText>Ref</w:instrText>
            </w:r>
            <w:r w:rsidRPr="005A54E8">
              <w:rPr>
                <w:rFonts w:eastAsia="Arial Unicode MS"/>
                <w:lang w:eastAsia="en-GB"/>
              </w:rPr>
              <w:instrText>69133461 \</w:instrText>
            </w:r>
            <w:r w:rsidRPr="005A54E8">
              <w:rPr>
                <w:rFonts w:eastAsia="Arial Unicode MS"/>
                <w:lang w:val="en-GB" w:eastAsia="en-GB"/>
              </w:rPr>
              <w:instrText>r</w:instrText>
            </w:r>
            <w:r w:rsidRPr="005A54E8">
              <w:rPr>
                <w:rFonts w:eastAsia="Arial Unicode MS"/>
                <w:lang w:eastAsia="en-GB"/>
              </w:rPr>
              <w:instrText xml:space="preserve"> \</w:instrText>
            </w:r>
            <w:r w:rsidRPr="005A54E8">
              <w:rPr>
                <w:rFonts w:eastAsia="Arial Unicode MS"/>
                <w:lang w:val="en-GB" w:eastAsia="en-GB"/>
              </w:rPr>
              <w:instrText>h</w:instrText>
            </w:r>
            <w:r w:rsidRPr="005A54E8">
              <w:rPr>
                <w:rFonts w:eastAsia="Arial Unicode MS"/>
                <w:lang w:eastAsia="en-GB"/>
              </w:rPr>
              <w:instrText xml:space="preserve">  \* </w:instrText>
            </w:r>
            <w:r w:rsidRPr="005A54E8">
              <w:rPr>
                <w:rFonts w:eastAsia="Arial Unicode MS"/>
                <w:lang w:val="en-GB" w:eastAsia="en-GB"/>
              </w:rPr>
              <w:instrText>MERGEFORMAT</w:instrText>
            </w:r>
            <w:r w:rsidRPr="005A54E8">
              <w:rPr>
                <w:rFonts w:eastAsia="Arial Unicode MS"/>
                <w:lang w:eastAsia="en-GB"/>
              </w:rPr>
              <w:instrText xml:space="preserve"> </w:instrText>
            </w:r>
            <w:r w:rsidRPr="005A54E8">
              <w:rPr>
                <w:rFonts w:eastAsia="Arial Unicode MS"/>
                <w:lang w:val="en-GB" w:eastAsia="en-GB"/>
              </w:rPr>
            </w:r>
            <w:r w:rsidRPr="005A54E8">
              <w:rPr>
                <w:rFonts w:eastAsia="Arial Unicode MS"/>
                <w:lang w:val="en-GB" w:eastAsia="en-GB"/>
              </w:rPr>
              <w:fldChar w:fldCharType="separate"/>
            </w:r>
            <w:r w:rsidRPr="005A54E8">
              <w:rPr>
                <w:rFonts w:eastAsia="Arial Unicode MS"/>
                <w:lang w:eastAsia="en-GB"/>
              </w:rPr>
              <w:t>3</w:t>
            </w:r>
            <w:r w:rsidRPr="005A54E8">
              <w:rPr>
                <w:rFonts w:eastAsia="Arial Unicode MS"/>
                <w:lang w:val="en-GB" w:eastAsia="en-GB"/>
              </w:rPr>
              <w:fldChar w:fldCharType="end"/>
            </w:r>
            <w:r w:rsidRPr="005A54E8">
              <w:rPr>
                <w:rFonts w:eastAsia="Arial Unicode MS"/>
                <w:lang w:eastAsia="en-GB"/>
              </w:rPr>
              <w:t xml:space="preserve"> выше.</w:t>
            </w:r>
          </w:p>
        </w:tc>
      </w:tr>
      <w:tr w:rsidR="004767EA" w:rsidRPr="005A54E8" w14:paraId="7988AE92" w14:textId="77777777" w:rsidTr="004D409B">
        <w:trPr>
          <w:cantSplit/>
          <w:trHeight w:val="20"/>
        </w:trPr>
        <w:tc>
          <w:tcPr>
            <w:tcW w:w="5000" w:type="pct"/>
            <w:gridSpan w:val="2"/>
            <w:shd w:val="clear" w:color="FFFFFF" w:fill="FFFFFF"/>
          </w:tcPr>
          <w:p w14:paraId="48B597AD" w14:textId="77777777" w:rsidR="004767EA" w:rsidRPr="005A54E8" w:rsidRDefault="004767EA" w:rsidP="004767EA">
            <w:pPr>
              <w:widowControl/>
              <w:numPr>
                <w:ilvl w:val="1"/>
                <w:numId w:val="43"/>
              </w:numPr>
              <w:tabs>
                <w:tab w:val="num" w:pos="1418"/>
              </w:tabs>
              <w:autoSpaceDE/>
              <w:autoSpaceDN/>
              <w:adjustRightInd/>
              <w:ind w:left="567" w:hanging="567"/>
              <w:jc w:val="both"/>
            </w:pPr>
            <w:r w:rsidRPr="005A54E8">
              <w:t>Снятие копий, хранение копий документов, содержащих Персональные данные, предъявленных Субъектом персональных данных Оператору.</w:t>
            </w:r>
          </w:p>
        </w:tc>
      </w:tr>
      <w:tr w:rsidR="004767EA" w:rsidRPr="005A54E8" w14:paraId="4B199568" w14:textId="77777777" w:rsidTr="004D409B">
        <w:trPr>
          <w:cantSplit/>
          <w:trHeight w:val="20"/>
        </w:trPr>
        <w:tc>
          <w:tcPr>
            <w:tcW w:w="5000" w:type="pct"/>
            <w:gridSpan w:val="2"/>
          </w:tcPr>
          <w:p w14:paraId="0B9E185E" w14:textId="77777777" w:rsidR="004767EA" w:rsidRPr="005A54E8" w:rsidRDefault="004767EA" w:rsidP="004767EA">
            <w:pPr>
              <w:keepLines/>
              <w:widowControl/>
              <w:numPr>
                <w:ilvl w:val="0"/>
                <w:numId w:val="43"/>
              </w:numPr>
              <w:autoSpaceDE/>
              <w:autoSpaceDN/>
              <w:adjustRightInd/>
              <w:ind w:left="567" w:hanging="567"/>
              <w:jc w:val="both"/>
              <w:rPr>
                <w:b/>
                <w:bCs/>
                <w:smallCaps/>
              </w:rPr>
            </w:pPr>
            <w:r w:rsidRPr="005A54E8">
              <w:rPr>
                <w:b/>
                <w:bCs/>
                <w:smallCaps/>
              </w:rPr>
              <w:t>Общее описание способов обработки персональных данных, которые использует Оператор</w:t>
            </w:r>
          </w:p>
        </w:tc>
      </w:tr>
      <w:tr w:rsidR="004767EA" w:rsidRPr="005A54E8" w14:paraId="308BA6A3" w14:textId="77777777" w:rsidTr="004D409B">
        <w:trPr>
          <w:cantSplit/>
          <w:trHeight w:val="20"/>
        </w:trPr>
        <w:tc>
          <w:tcPr>
            <w:tcW w:w="5000" w:type="pct"/>
            <w:gridSpan w:val="2"/>
          </w:tcPr>
          <w:p w14:paraId="2F8586A8" w14:textId="77777777" w:rsidR="004767EA" w:rsidRPr="005A54E8" w:rsidRDefault="004767EA" w:rsidP="004767EA">
            <w:pPr>
              <w:autoSpaceDE/>
              <w:autoSpaceDN/>
              <w:adjustRightInd/>
              <w:ind w:left="601"/>
              <w:jc w:val="both"/>
              <w:rPr>
                <w:rFonts w:eastAsia="Arial Unicode MS"/>
                <w:lang w:eastAsia="en-GB"/>
              </w:rPr>
            </w:pPr>
            <w:r w:rsidRPr="005A54E8">
              <w:rPr>
                <w:rFonts w:eastAsia="Arial Unicode MS"/>
                <w:lang w:eastAsia="en-GB"/>
              </w:rPr>
              <w:t>Оператор осуществляет обработку Персональных данных смешанным способом, с использованием средств автоматизации и без использования средств автоматизации, используя методы обработки информации, которые обеспечивают безопасность Персональных данных.</w:t>
            </w:r>
          </w:p>
        </w:tc>
      </w:tr>
      <w:tr w:rsidR="004767EA" w:rsidRPr="005A54E8" w14:paraId="0D2C9BBE" w14:textId="77777777" w:rsidTr="004D409B">
        <w:trPr>
          <w:cantSplit/>
          <w:trHeight w:val="20"/>
        </w:trPr>
        <w:tc>
          <w:tcPr>
            <w:tcW w:w="5000" w:type="pct"/>
            <w:gridSpan w:val="2"/>
          </w:tcPr>
          <w:p w14:paraId="78847941" w14:textId="77777777" w:rsidR="004767EA" w:rsidRPr="005A54E8" w:rsidRDefault="004767EA" w:rsidP="004767EA">
            <w:pPr>
              <w:keepLines/>
              <w:widowControl/>
              <w:numPr>
                <w:ilvl w:val="0"/>
                <w:numId w:val="43"/>
              </w:numPr>
              <w:autoSpaceDE/>
              <w:autoSpaceDN/>
              <w:adjustRightInd/>
              <w:ind w:left="567" w:hanging="567"/>
              <w:jc w:val="both"/>
              <w:rPr>
                <w:b/>
                <w:bCs/>
                <w:smallCaps/>
              </w:rPr>
            </w:pPr>
            <w:r w:rsidRPr="005A54E8">
              <w:rPr>
                <w:b/>
                <w:bCs/>
                <w:smallCaps/>
              </w:rPr>
              <w:t>Срок действия, процедура отзыва согласия</w:t>
            </w:r>
          </w:p>
        </w:tc>
      </w:tr>
      <w:tr w:rsidR="004767EA" w:rsidRPr="005A54E8" w14:paraId="002BB986" w14:textId="77777777" w:rsidTr="004D409B">
        <w:trPr>
          <w:cantSplit/>
          <w:trHeight w:val="20"/>
        </w:trPr>
        <w:tc>
          <w:tcPr>
            <w:tcW w:w="5000" w:type="pct"/>
            <w:gridSpan w:val="2"/>
          </w:tcPr>
          <w:p w14:paraId="035F7582" w14:textId="77777777" w:rsidR="004767EA" w:rsidRPr="005A54E8" w:rsidRDefault="004767EA" w:rsidP="004767EA">
            <w:pPr>
              <w:widowControl/>
              <w:numPr>
                <w:ilvl w:val="1"/>
                <w:numId w:val="43"/>
              </w:numPr>
              <w:tabs>
                <w:tab w:val="num" w:pos="1418"/>
              </w:tabs>
              <w:autoSpaceDE/>
              <w:autoSpaceDN/>
              <w:adjustRightInd/>
              <w:ind w:left="567" w:hanging="567"/>
              <w:jc w:val="both"/>
            </w:pPr>
            <w:r w:rsidRPr="005A54E8">
              <w:t>Оператор имеет право на обработку Персональных данных Субъекта персональных данных в течение 1 (одного) года.</w:t>
            </w:r>
          </w:p>
        </w:tc>
      </w:tr>
      <w:tr w:rsidR="004767EA" w:rsidRPr="005A54E8" w14:paraId="422D94E1" w14:textId="77777777" w:rsidTr="004D409B">
        <w:trPr>
          <w:cantSplit/>
          <w:trHeight w:val="20"/>
        </w:trPr>
        <w:tc>
          <w:tcPr>
            <w:tcW w:w="5000" w:type="pct"/>
            <w:gridSpan w:val="2"/>
          </w:tcPr>
          <w:p w14:paraId="2878ED1F" w14:textId="77777777" w:rsidR="004767EA" w:rsidRPr="005A54E8" w:rsidRDefault="004767EA" w:rsidP="004767EA">
            <w:pPr>
              <w:widowControl/>
              <w:numPr>
                <w:ilvl w:val="1"/>
                <w:numId w:val="43"/>
              </w:numPr>
              <w:tabs>
                <w:tab w:val="num" w:pos="1418"/>
              </w:tabs>
              <w:autoSpaceDE/>
              <w:autoSpaceDN/>
              <w:adjustRightInd/>
              <w:ind w:left="567" w:hanging="567"/>
              <w:jc w:val="both"/>
            </w:pPr>
            <w:r w:rsidRPr="005A54E8">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4767EA" w:rsidRPr="005A54E8" w14:paraId="6EA64928" w14:textId="77777777" w:rsidTr="004D409B">
        <w:trPr>
          <w:cantSplit/>
          <w:trHeight w:val="20"/>
        </w:trPr>
        <w:tc>
          <w:tcPr>
            <w:tcW w:w="5000" w:type="pct"/>
            <w:gridSpan w:val="2"/>
          </w:tcPr>
          <w:p w14:paraId="69B56310" w14:textId="77777777" w:rsidR="004767EA" w:rsidRPr="005A54E8" w:rsidRDefault="004767EA" w:rsidP="004767EA">
            <w:pPr>
              <w:widowControl/>
              <w:numPr>
                <w:ilvl w:val="1"/>
                <w:numId w:val="43"/>
              </w:numPr>
              <w:tabs>
                <w:tab w:val="num" w:pos="1418"/>
              </w:tabs>
              <w:autoSpaceDE/>
              <w:autoSpaceDN/>
              <w:adjustRightInd/>
              <w:ind w:left="567" w:hanging="567"/>
              <w:jc w:val="both"/>
            </w:pPr>
            <w:r w:rsidRPr="005A54E8">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4767EA" w:rsidRPr="005A54E8" w14:paraId="5C37EC10" w14:textId="77777777" w:rsidTr="004D409B">
        <w:trPr>
          <w:cantSplit/>
          <w:trHeight w:val="20"/>
        </w:trPr>
        <w:tc>
          <w:tcPr>
            <w:tcW w:w="5000" w:type="pct"/>
            <w:gridSpan w:val="2"/>
          </w:tcPr>
          <w:p w14:paraId="7C517665" w14:textId="77777777" w:rsidR="004767EA" w:rsidRPr="005A54E8" w:rsidRDefault="004767EA" w:rsidP="004767EA">
            <w:pPr>
              <w:widowControl/>
              <w:numPr>
                <w:ilvl w:val="1"/>
                <w:numId w:val="43"/>
              </w:numPr>
              <w:tabs>
                <w:tab w:val="num" w:pos="1418"/>
              </w:tabs>
              <w:autoSpaceDE/>
              <w:autoSpaceDN/>
              <w:adjustRightInd/>
              <w:ind w:left="567" w:hanging="567"/>
              <w:jc w:val="both"/>
            </w:pPr>
            <w:r w:rsidRPr="005A54E8">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4767EA" w:rsidRPr="005A54E8" w14:paraId="79DD33F0" w14:textId="77777777" w:rsidTr="004D409B">
        <w:trPr>
          <w:cantSplit/>
          <w:trHeight w:val="20"/>
        </w:trPr>
        <w:tc>
          <w:tcPr>
            <w:tcW w:w="5000" w:type="pct"/>
            <w:gridSpan w:val="2"/>
          </w:tcPr>
          <w:p w14:paraId="686806E3" w14:textId="77777777" w:rsidR="004767EA" w:rsidRPr="005A54E8" w:rsidRDefault="004767EA" w:rsidP="004767EA">
            <w:pPr>
              <w:widowControl/>
              <w:numPr>
                <w:ilvl w:val="1"/>
                <w:numId w:val="43"/>
              </w:numPr>
              <w:tabs>
                <w:tab w:val="num" w:pos="1418"/>
              </w:tabs>
              <w:autoSpaceDE/>
              <w:autoSpaceDN/>
              <w:adjustRightInd/>
              <w:ind w:left="567" w:hanging="567"/>
              <w:jc w:val="both"/>
            </w:pPr>
            <w:r w:rsidRPr="005A54E8">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4767EA" w:rsidRPr="005A54E8" w14:paraId="4DAA32ED" w14:textId="77777777" w:rsidTr="004D409B">
        <w:trPr>
          <w:cantSplit/>
          <w:trHeight w:val="20"/>
        </w:trPr>
        <w:tc>
          <w:tcPr>
            <w:tcW w:w="2035" w:type="pct"/>
          </w:tcPr>
          <w:p w14:paraId="361E7998" w14:textId="77777777" w:rsidR="004767EA" w:rsidRPr="005A54E8" w:rsidRDefault="004767EA" w:rsidP="004767EA">
            <w:pPr>
              <w:autoSpaceDE/>
              <w:autoSpaceDN/>
              <w:adjustRightInd/>
            </w:pPr>
          </w:p>
        </w:tc>
        <w:tc>
          <w:tcPr>
            <w:tcW w:w="2965" w:type="pct"/>
          </w:tcPr>
          <w:p w14:paraId="4A2B9C5A" w14:textId="77777777" w:rsidR="004767EA" w:rsidRPr="005A54E8" w:rsidRDefault="004767EA" w:rsidP="004767EA">
            <w:pPr>
              <w:autoSpaceDE/>
              <w:autoSpaceDN/>
              <w:adjustRightInd/>
              <w:jc w:val="right"/>
            </w:pPr>
          </w:p>
          <w:p w14:paraId="061A0443" w14:textId="77777777" w:rsidR="004767EA" w:rsidRPr="005A54E8" w:rsidRDefault="004767EA" w:rsidP="004767EA">
            <w:pPr>
              <w:autoSpaceDE/>
              <w:autoSpaceDN/>
              <w:adjustRightInd/>
              <w:jc w:val="right"/>
            </w:pPr>
            <w:r w:rsidRPr="005A54E8">
              <w:t xml:space="preserve">______________________________________________ </w:t>
            </w:r>
          </w:p>
          <w:p w14:paraId="2F223078" w14:textId="77777777" w:rsidR="004767EA" w:rsidRPr="005A54E8" w:rsidRDefault="004767EA" w:rsidP="004767EA">
            <w:pPr>
              <w:autoSpaceDE/>
              <w:autoSpaceDN/>
              <w:adjustRightInd/>
              <w:jc w:val="center"/>
              <w:rPr>
                <w:vertAlign w:val="superscript"/>
              </w:rPr>
            </w:pPr>
            <w:r w:rsidRPr="005A54E8">
              <w:rPr>
                <w:vertAlign w:val="superscript"/>
              </w:rPr>
              <w:t>(личная подпись Субъекта персональных данных)</w:t>
            </w:r>
          </w:p>
        </w:tc>
      </w:tr>
    </w:tbl>
    <w:p w14:paraId="73B28C8E" w14:textId="77777777" w:rsidR="001F069E" w:rsidRPr="005A54E8" w:rsidRDefault="001F069E" w:rsidP="00B916D0">
      <w:pPr>
        <w:rPr>
          <w:b/>
        </w:rPr>
      </w:pPr>
      <w:bookmarkStart w:id="7" w:name="_Hlk216106869"/>
    </w:p>
    <w:p w14:paraId="2841FEE4" w14:textId="462392E8" w:rsidR="001F069E" w:rsidRPr="005A54E8" w:rsidRDefault="00185985" w:rsidP="00185985">
      <w:pPr>
        <w:jc w:val="center"/>
        <w:rPr>
          <w:b/>
        </w:rPr>
      </w:pPr>
      <w:r w:rsidRPr="005A54E8">
        <w:rPr>
          <w:b/>
        </w:rPr>
        <w:t>Форму утверждаем:</w:t>
      </w:r>
    </w:p>
    <w:tbl>
      <w:tblPr>
        <w:tblStyle w:val="20"/>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87"/>
        <w:gridCol w:w="5468"/>
      </w:tblGrid>
      <w:tr w:rsidR="00185985" w:rsidRPr="005A54E8" w:rsidDel="002E5218" w14:paraId="45BAEDDC" w14:textId="77777777" w:rsidTr="006D4379">
        <w:trPr>
          <w:trHeight w:val="324"/>
          <w:jc w:val="center"/>
        </w:trPr>
        <w:tc>
          <w:tcPr>
            <w:tcW w:w="4106" w:type="dxa"/>
            <w:vAlign w:val="center"/>
          </w:tcPr>
          <w:p w14:paraId="431BD165" w14:textId="46747779" w:rsidR="00185985" w:rsidRPr="005A54E8" w:rsidDel="002E5218" w:rsidRDefault="00185985" w:rsidP="004D409B">
            <w:pPr>
              <w:widowControl/>
              <w:tabs>
                <w:tab w:val="left" w:pos="426"/>
                <w:tab w:val="left" w:pos="567"/>
              </w:tabs>
              <w:autoSpaceDE/>
              <w:autoSpaceDN/>
              <w:adjustRightInd/>
              <w:jc w:val="center"/>
              <w:rPr>
                <w:rFonts w:eastAsia="Calibri"/>
                <w:b/>
              </w:rPr>
            </w:pPr>
            <w:r w:rsidRPr="005A54E8">
              <w:t>[Наименование стороны по договору (Исполнителя)]</w:t>
            </w:r>
            <w:r w:rsidRPr="005A54E8">
              <w:rPr>
                <w:b/>
              </w:rPr>
              <w:t>:</w:t>
            </w:r>
          </w:p>
        </w:tc>
        <w:tc>
          <w:tcPr>
            <w:tcW w:w="5805" w:type="dxa"/>
            <w:vAlign w:val="center"/>
          </w:tcPr>
          <w:p w14:paraId="1D3CEF74" w14:textId="02F3A57E" w:rsidR="00185985" w:rsidRPr="005A54E8" w:rsidDel="002E5218" w:rsidRDefault="00185985" w:rsidP="004D409B">
            <w:pPr>
              <w:widowControl/>
              <w:tabs>
                <w:tab w:val="left" w:pos="426"/>
                <w:tab w:val="left" w:pos="567"/>
              </w:tabs>
              <w:autoSpaceDE/>
              <w:autoSpaceDN/>
              <w:adjustRightInd/>
              <w:jc w:val="center"/>
              <w:rPr>
                <w:rFonts w:eastAsia="Calibri"/>
                <w:b/>
              </w:rPr>
            </w:pPr>
            <w:r w:rsidRPr="005A54E8">
              <w:t>ООО «ПетроЭнергоКонтроль»</w:t>
            </w:r>
            <w:r w:rsidRPr="005A54E8">
              <w:rPr>
                <w:b/>
              </w:rPr>
              <w:t>:</w:t>
            </w:r>
          </w:p>
        </w:tc>
      </w:tr>
      <w:tr w:rsidR="00185985" w:rsidRPr="005A54E8" w:rsidDel="002E5218" w14:paraId="41A724E1" w14:textId="77777777" w:rsidTr="006D4379">
        <w:trPr>
          <w:trHeight w:val="324"/>
          <w:jc w:val="center"/>
        </w:trPr>
        <w:tc>
          <w:tcPr>
            <w:tcW w:w="4106" w:type="dxa"/>
            <w:vAlign w:val="center"/>
          </w:tcPr>
          <w:p w14:paraId="2F43FE05" w14:textId="77777777" w:rsidR="00185985" w:rsidRPr="005A54E8" w:rsidDel="002E5218" w:rsidRDefault="00185985" w:rsidP="004D409B">
            <w:pPr>
              <w:widowControl/>
              <w:tabs>
                <w:tab w:val="left" w:pos="426"/>
                <w:tab w:val="left" w:pos="567"/>
              </w:tabs>
              <w:autoSpaceDE/>
              <w:autoSpaceDN/>
              <w:adjustRightInd/>
              <w:jc w:val="center"/>
              <w:rPr>
                <w:rFonts w:eastAsia="Calibri"/>
                <w:b/>
              </w:rPr>
            </w:pPr>
            <w:r w:rsidRPr="005A54E8">
              <w:rPr>
                <w:b/>
                <w:iCs/>
                <w:color w:val="000000"/>
              </w:rPr>
              <w:t>________________/ _______________</w:t>
            </w:r>
          </w:p>
        </w:tc>
        <w:tc>
          <w:tcPr>
            <w:tcW w:w="5805" w:type="dxa"/>
            <w:vAlign w:val="center"/>
          </w:tcPr>
          <w:p w14:paraId="5E74CB46" w14:textId="77777777" w:rsidR="00185985" w:rsidRPr="005A54E8" w:rsidDel="002E5218" w:rsidRDefault="00185985" w:rsidP="004D409B">
            <w:pPr>
              <w:widowControl/>
              <w:tabs>
                <w:tab w:val="left" w:pos="426"/>
                <w:tab w:val="left" w:pos="567"/>
              </w:tabs>
              <w:autoSpaceDE/>
              <w:autoSpaceDN/>
              <w:adjustRightInd/>
              <w:jc w:val="center"/>
              <w:rPr>
                <w:rFonts w:eastAsia="Calibri"/>
                <w:b/>
              </w:rPr>
            </w:pPr>
            <w:r w:rsidRPr="005A54E8">
              <w:rPr>
                <w:b/>
                <w:iCs/>
                <w:color w:val="000000"/>
              </w:rPr>
              <w:t>________________/ Н.В. Ильин</w:t>
            </w:r>
          </w:p>
        </w:tc>
      </w:tr>
      <w:bookmarkEnd w:id="7"/>
    </w:tbl>
    <w:p w14:paraId="36010C5D" w14:textId="77777777" w:rsidR="0071786F" w:rsidRDefault="0071786F" w:rsidP="00D35DB4">
      <w:pPr>
        <w:tabs>
          <w:tab w:val="left" w:pos="284"/>
          <w:tab w:val="left" w:pos="567"/>
        </w:tabs>
        <w:ind w:firstLine="6096"/>
        <w:jc w:val="right"/>
      </w:pPr>
    </w:p>
    <w:p w14:paraId="0B4520C1" w14:textId="77777777" w:rsidR="0071786F" w:rsidRDefault="0071786F" w:rsidP="00D35DB4">
      <w:pPr>
        <w:tabs>
          <w:tab w:val="left" w:pos="284"/>
          <w:tab w:val="left" w:pos="567"/>
        </w:tabs>
        <w:ind w:firstLine="6096"/>
        <w:jc w:val="right"/>
      </w:pPr>
    </w:p>
    <w:p w14:paraId="67E7DF5B" w14:textId="77777777" w:rsidR="0071786F" w:rsidRDefault="0071786F" w:rsidP="00D35DB4">
      <w:pPr>
        <w:tabs>
          <w:tab w:val="left" w:pos="284"/>
          <w:tab w:val="left" w:pos="567"/>
        </w:tabs>
        <w:ind w:firstLine="6096"/>
        <w:jc w:val="right"/>
      </w:pPr>
    </w:p>
    <w:p w14:paraId="1C31F8DC" w14:textId="77777777" w:rsidR="0071786F" w:rsidRDefault="0071786F" w:rsidP="00D35DB4">
      <w:pPr>
        <w:tabs>
          <w:tab w:val="left" w:pos="284"/>
          <w:tab w:val="left" w:pos="567"/>
        </w:tabs>
        <w:ind w:firstLine="6096"/>
        <w:jc w:val="right"/>
      </w:pPr>
    </w:p>
    <w:p w14:paraId="341BA9DB" w14:textId="4D06E2A7" w:rsidR="00D35DB4" w:rsidRPr="005A54E8" w:rsidRDefault="00D35DB4" w:rsidP="00D35DB4">
      <w:pPr>
        <w:tabs>
          <w:tab w:val="left" w:pos="284"/>
          <w:tab w:val="left" w:pos="567"/>
        </w:tabs>
        <w:ind w:firstLine="6096"/>
        <w:jc w:val="right"/>
      </w:pPr>
      <w:r w:rsidRPr="005A54E8">
        <w:lastRenderedPageBreak/>
        <w:t>Приложение № 5</w:t>
      </w:r>
    </w:p>
    <w:p w14:paraId="244FF8B9" w14:textId="7D128CCD" w:rsidR="00D35DB4" w:rsidRPr="005A54E8" w:rsidRDefault="00D35DB4" w:rsidP="00D35DB4">
      <w:pPr>
        <w:tabs>
          <w:tab w:val="left" w:pos="284"/>
          <w:tab w:val="left" w:pos="567"/>
        </w:tabs>
        <w:ind w:firstLine="6096"/>
        <w:jc w:val="right"/>
      </w:pPr>
      <w:r w:rsidRPr="005A54E8">
        <w:t>к Договору №___________</w:t>
      </w:r>
    </w:p>
    <w:p w14:paraId="2B059398" w14:textId="77777777" w:rsidR="00D35DB4" w:rsidRPr="005A54E8" w:rsidRDefault="00D35DB4" w:rsidP="00D35DB4">
      <w:pPr>
        <w:tabs>
          <w:tab w:val="left" w:pos="284"/>
          <w:tab w:val="left" w:pos="567"/>
        </w:tabs>
        <w:ind w:firstLine="6096"/>
        <w:jc w:val="right"/>
      </w:pPr>
      <w:r w:rsidRPr="005A54E8">
        <w:t>от _______________</w:t>
      </w:r>
    </w:p>
    <w:p w14:paraId="0F38F876" w14:textId="77E978A3" w:rsidR="006620B9" w:rsidRPr="0071786F" w:rsidRDefault="006B5A0F" w:rsidP="0071786F">
      <w:pPr>
        <w:ind w:left="5387" w:right="21"/>
        <w:rPr>
          <w:rFonts w:ascii="Liberation Serif" w:hAnsi="Liberation Serif"/>
          <w:b/>
        </w:rPr>
      </w:pPr>
      <w:r w:rsidRPr="005A54E8">
        <w:rPr>
          <w:b/>
        </w:rPr>
        <w:t xml:space="preserve">                 </w:t>
      </w:r>
      <w:r w:rsidR="006620B9" w:rsidRPr="006620B9">
        <w:rPr>
          <w:rFonts w:ascii="Liberation Serif" w:hAnsi="Liberation Serif"/>
          <w:b/>
        </w:rPr>
        <w:t>(Рекомендуемая форма)</w:t>
      </w:r>
    </w:p>
    <w:p w14:paraId="04C9D964" w14:textId="292209F4" w:rsidR="006620B9" w:rsidRPr="007435FC" w:rsidRDefault="006620B9" w:rsidP="007435FC">
      <w:pPr>
        <w:widowControl/>
        <w:autoSpaceDE/>
        <w:autoSpaceDN/>
        <w:adjustRightInd/>
        <w:ind w:left="5387" w:right="21"/>
        <w:rPr>
          <w:rFonts w:ascii="Liberation Serif" w:hAnsi="Liberation Serif"/>
        </w:rPr>
      </w:pPr>
      <w:r w:rsidRPr="007435FC">
        <w:rPr>
          <w:rFonts w:ascii="Liberation Serif" w:hAnsi="Liberation Serif"/>
        </w:rPr>
        <w:t xml:space="preserve">Кому: ________________________________ [указать наименование и адрес бенефициара, а также его ИНН] </w:t>
      </w:r>
    </w:p>
    <w:p w14:paraId="4EA58BC6" w14:textId="77777777" w:rsidR="006620B9" w:rsidRPr="007435FC" w:rsidRDefault="006620B9" w:rsidP="006620B9">
      <w:pPr>
        <w:widowControl/>
        <w:autoSpaceDE/>
        <w:autoSpaceDN/>
        <w:adjustRightInd/>
        <w:ind w:firstLine="567"/>
        <w:jc w:val="both"/>
        <w:rPr>
          <w:rFonts w:ascii="Liberation Serif" w:hAnsi="Liberation Serif"/>
        </w:rPr>
      </w:pPr>
    </w:p>
    <w:p w14:paraId="3FEFF87B" w14:textId="4A2E825C" w:rsidR="006620B9" w:rsidRPr="007435FC" w:rsidRDefault="006620B9" w:rsidP="006620B9">
      <w:pPr>
        <w:widowControl/>
        <w:autoSpaceDE/>
        <w:autoSpaceDN/>
        <w:adjustRightInd/>
        <w:jc w:val="both"/>
        <w:rPr>
          <w:rFonts w:ascii="Liberation Serif" w:hAnsi="Liberation Serif"/>
        </w:rPr>
      </w:pPr>
      <w:r w:rsidRPr="007435FC">
        <w:rPr>
          <w:rFonts w:ascii="Liberation Serif" w:hAnsi="Liberation Serif"/>
        </w:rPr>
        <w:t xml:space="preserve">г.____________ </w:t>
      </w:r>
      <w:r w:rsidRPr="007435FC">
        <w:rPr>
          <w:rFonts w:ascii="Liberation Serif" w:hAnsi="Liberation Serif"/>
        </w:rPr>
        <w:tab/>
      </w:r>
      <w:r w:rsidRPr="007435FC">
        <w:rPr>
          <w:rFonts w:ascii="Liberation Serif" w:hAnsi="Liberation Serif"/>
        </w:rPr>
        <w:tab/>
      </w:r>
      <w:r w:rsidRPr="007435FC">
        <w:rPr>
          <w:rFonts w:ascii="Liberation Serif" w:hAnsi="Liberation Serif"/>
        </w:rPr>
        <w:tab/>
      </w:r>
      <w:r w:rsidRPr="007435FC">
        <w:rPr>
          <w:rFonts w:ascii="Liberation Serif" w:hAnsi="Liberation Serif"/>
        </w:rPr>
        <w:tab/>
      </w:r>
      <w:r w:rsidRPr="007435FC">
        <w:rPr>
          <w:rFonts w:ascii="Liberation Serif" w:hAnsi="Liberation Serif"/>
        </w:rPr>
        <w:tab/>
        <w:t xml:space="preserve">          </w:t>
      </w:r>
      <w:r w:rsidR="0071786F">
        <w:rPr>
          <w:rFonts w:ascii="Liberation Serif" w:hAnsi="Liberation Serif"/>
        </w:rPr>
        <w:t xml:space="preserve">    </w:t>
      </w:r>
      <w:proofErr w:type="gramStart"/>
      <w:r w:rsidR="0071786F">
        <w:rPr>
          <w:rFonts w:ascii="Liberation Serif" w:hAnsi="Liberation Serif"/>
        </w:rPr>
        <w:t xml:space="preserve">   </w:t>
      </w:r>
      <w:r w:rsidRPr="007435FC">
        <w:rPr>
          <w:rFonts w:ascii="Liberation Serif" w:hAnsi="Liberation Serif"/>
        </w:rPr>
        <w:t>«</w:t>
      </w:r>
      <w:proofErr w:type="gramEnd"/>
      <w:r w:rsidRPr="007435FC">
        <w:rPr>
          <w:rFonts w:ascii="Liberation Serif" w:hAnsi="Liberation Serif"/>
        </w:rPr>
        <w:t>______» ______________20__ г.</w:t>
      </w:r>
    </w:p>
    <w:p w14:paraId="741C6072" w14:textId="77777777" w:rsidR="006620B9" w:rsidRPr="007435FC" w:rsidRDefault="006620B9" w:rsidP="006620B9">
      <w:pPr>
        <w:widowControl/>
        <w:autoSpaceDE/>
        <w:autoSpaceDN/>
        <w:adjustRightInd/>
        <w:ind w:firstLine="567"/>
        <w:jc w:val="both"/>
        <w:rPr>
          <w:rFonts w:ascii="Liberation Serif" w:hAnsi="Liberation Serif"/>
        </w:rPr>
      </w:pPr>
    </w:p>
    <w:p w14:paraId="7FACE67A" w14:textId="77777777" w:rsidR="006620B9" w:rsidRPr="007435FC" w:rsidRDefault="006620B9" w:rsidP="006620B9">
      <w:pPr>
        <w:widowControl/>
        <w:autoSpaceDE/>
        <w:autoSpaceDN/>
        <w:adjustRightInd/>
        <w:spacing w:line="216" w:lineRule="auto"/>
        <w:ind w:firstLine="567"/>
        <w:jc w:val="both"/>
        <w:rPr>
          <w:rFonts w:ascii="Liberation Serif" w:hAnsi="Liberation Serif"/>
        </w:rPr>
      </w:pPr>
      <w:r w:rsidRPr="007435FC">
        <w:rPr>
          <w:rFonts w:ascii="Liberation Serif" w:hAnsi="Liberation Serif"/>
        </w:rPr>
        <w:t xml:space="preserve">Мы, нижеподписавшиеся, __________________________[указать Банк – Гарант] (адрес местонахождения и почтовый адрес___________, ИНН ______, КПП ________, ОГРН __________, ОКПО ________, к/с _________, БИК _______, Генеральная лицензия на осуществление банковских операций № ____), в лице ______________________, действующего на основании _______________________, именуемое в дальнейшем Гарант, настоящим гарантируем надлежащее исполнение _____________________[указать наименование Принципала] (юридический адрес: ______________________, ИНН _____, КПП ________, ОГРН _________, банковские реквизиты: р/с ______________________ в _______________________, к/с _______________, БИК ________________), именуемым в дальнейшем Принципал, обязательств по Договору заключаемому по итогам [указать наименование способа закупки, предмет закупки, номер Извещения] в соответствии с протоколом [указать дату и номер протокола]между Принципалом и __________________________________ [указать наименование Бенефициара] (юридический адрес: ______________________, ИНН ______________, КПП ____________, ОГРН ____________, банковские реквизиты: р/с ________________________ в _________________, к/с ________________________, БИК _______________), именуемым в дальнейшем «Бенефициар» </w:t>
      </w:r>
    </w:p>
    <w:p w14:paraId="2712DA45" w14:textId="77777777" w:rsidR="006620B9" w:rsidRPr="007435FC" w:rsidRDefault="006620B9" w:rsidP="006620B9">
      <w:pPr>
        <w:widowControl/>
        <w:autoSpaceDE/>
        <w:autoSpaceDN/>
        <w:adjustRightInd/>
        <w:spacing w:line="216" w:lineRule="auto"/>
        <w:ind w:firstLine="567"/>
        <w:jc w:val="both"/>
        <w:rPr>
          <w:rFonts w:ascii="Liberation Serif" w:hAnsi="Liberation Serif"/>
        </w:rPr>
      </w:pPr>
      <w:r w:rsidRPr="007435FC">
        <w:rPr>
          <w:rFonts w:ascii="Liberation Serif" w:hAnsi="Liberation Serif"/>
        </w:rPr>
        <w:t>Гарант окончательно и безоговорочно, без протеста или уведомления против данной Банковской гарантии № ______________________________, обязуется уплатить Бенефициару в случае неисполнения или ненадлежащего исполнения Принципалом своих обязательств по Договору сумму, не превышающую сумму гарантии, а именно _________________________________________________ (указать прописью) рубля ____ копеек.</w:t>
      </w:r>
    </w:p>
    <w:p w14:paraId="194C5DF6" w14:textId="77777777" w:rsidR="006620B9" w:rsidRPr="007435FC" w:rsidRDefault="006620B9" w:rsidP="006620B9">
      <w:pPr>
        <w:widowControl/>
        <w:autoSpaceDE/>
        <w:autoSpaceDN/>
        <w:adjustRightInd/>
        <w:spacing w:line="216" w:lineRule="auto"/>
        <w:ind w:firstLine="567"/>
        <w:jc w:val="both"/>
        <w:rPr>
          <w:rFonts w:ascii="Liberation Serif" w:hAnsi="Liberation Serif"/>
        </w:rPr>
      </w:pPr>
      <w:r w:rsidRPr="007435FC">
        <w:rPr>
          <w:rFonts w:ascii="Liberation Serif" w:hAnsi="Liberation Serif"/>
        </w:rPr>
        <w:t xml:space="preserve">Для получения Суммы Гарантии или ее части Бенефициар направляет в адрес Гаранта письменное требование, подписанное уполномоченным лицом, с указанием на то, в чем состоит нарушение Принципалом действующего законодательства РФ. </w:t>
      </w:r>
    </w:p>
    <w:p w14:paraId="21BD787E" w14:textId="77777777" w:rsidR="006620B9" w:rsidRPr="007435FC" w:rsidRDefault="006620B9" w:rsidP="006620B9">
      <w:pPr>
        <w:widowControl/>
        <w:autoSpaceDE/>
        <w:autoSpaceDN/>
        <w:adjustRightInd/>
        <w:spacing w:line="216" w:lineRule="auto"/>
        <w:ind w:firstLine="567"/>
        <w:jc w:val="both"/>
        <w:rPr>
          <w:rFonts w:ascii="Liberation Serif" w:hAnsi="Liberation Serif"/>
        </w:rPr>
      </w:pPr>
      <w:r w:rsidRPr="007435FC">
        <w:rPr>
          <w:rFonts w:ascii="Liberation Serif" w:hAnsi="Liberation Serif"/>
        </w:rPr>
        <w:t>Письменное требование Бенефициара должно сопровождаться:</w:t>
      </w:r>
    </w:p>
    <w:p w14:paraId="7CC4303E" w14:textId="77777777" w:rsidR="006620B9" w:rsidRPr="007435FC" w:rsidRDefault="006620B9" w:rsidP="006620B9">
      <w:pPr>
        <w:widowControl/>
        <w:autoSpaceDE/>
        <w:autoSpaceDN/>
        <w:adjustRightInd/>
        <w:spacing w:line="216" w:lineRule="auto"/>
        <w:ind w:firstLine="567"/>
        <w:jc w:val="both"/>
        <w:rPr>
          <w:rFonts w:ascii="Liberation Serif" w:hAnsi="Liberation Serif"/>
        </w:rPr>
      </w:pPr>
      <w:r w:rsidRPr="007435FC">
        <w:rPr>
          <w:rFonts w:ascii="Liberation Serif" w:hAnsi="Liberation Serif"/>
        </w:rPr>
        <w:t>•</w:t>
      </w:r>
      <w:r w:rsidRPr="007435FC">
        <w:rPr>
          <w:rFonts w:ascii="Liberation Serif" w:hAnsi="Liberation Serif"/>
        </w:rPr>
        <w:tab/>
        <w:t>заверенными копиями документов, подтверждающих полномочия и подпись лица, подписавшего Требование (в случае представления Требования на бумажном носителе).</w:t>
      </w:r>
    </w:p>
    <w:p w14:paraId="0D7BBCC1" w14:textId="77777777" w:rsidR="006620B9" w:rsidRPr="007435FC" w:rsidRDefault="006620B9" w:rsidP="006620B9">
      <w:pPr>
        <w:widowControl/>
        <w:autoSpaceDE/>
        <w:autoSpaceDN/>
        <w:adjustRightInd/>
        <w:spacing w:line="216" w:lineRule="auto"/>
        <w:ind w:firstLine="567"/>
        <w:jc w:val="both"/>
        <w:rPr>
          <w:rFonts w:ascii="Liberation Serif" w:hAnsi="Liberation Serif"/>
        </w:rPr>
      </w:pPr>
      <w:r w:rsidRPr="007435FC">
        <w:rPr>
          <w:rFonts w:ascii="Liberation Serif" w:hAnsi="Liberation Serif"/>
        </w:rPr>
        <w:t xml:space="preserve">Платеж по настоящей Гарантии будет произведен по первому требованию Бенефициара в течение 5 (Пяти) рабочих дней с даты получения такого требования Гарантом и предоставления Бенефициаром всех указанных выше документов. </w:t>
      </w:r>
    </w:p>
    <w:p w14:paraId="5F04DFE6" w14:textId="77777777" w:rsidR="006620B9" w:rsidRPr="007435FC" w:rsidRDefault="006620B9" w:rsidP="006620B9">
      <w:pPr>
        <w:widowControl/>
        <w:autoSpaceDE/>
        <w:autoSpaceDN/>
        <w:adjustRightInd/>
        <w:spacing w:line="216" w:lineRule="auto"/>
        <w:ind w:firstLine="567"/>
        <w:jc w:val="both"/>
        <w:rPr>
          <w:rFonts w:ascii="Liberation Serif" w:hAnsi="Liberation Serif"/>
        </w:rPr>
      </w:pPr>
      <w:r w:rsidRPr="007435FC">
        <w:rPr>
          <w:rFonts w:ascii="Liberation Serif" w:hAnsi="Liberation Serif"/>
        </w:rPr>
        <w:t xml:space="preserve">Расходы, возникающие при перечислении денежных средств Гарантом по настоящей Гарантии, несет Гарант. </w:t>
      </w:r>
    </w:p>
    <w:p w14:paraId="590E65B3" w14:textId="77777777" w:rsidR="006620B9" w:rsidRPr="007435FC" w:rsidRDefault="006620B9" w:rsidP="006620B9">
      <w:pPr>
        <w:widowControl/>
        <w:autoSpaceDE/>
        <w:autoSpaceDN/>
        <w:adjustRightInd/>
        <w:spacing w:line="216" w:lineRule="auto"/>
        <w:ind w:firstLine="567"/>
        <w:jc w:val="both"/>
        <w:rPr>
          <w:rFonts w:ascii="Liberation Serif" w:hAnsi="Liberation Serif"/>
        </w:rPr>
      </w:pPr>
      <w:r w:rsidRPr="007435FC">
        <w:rPr>
          <w:rFonts w:ascii="Liberation Serif" w:hAnsi="Liberation Serif"/>
        </w:rPr>
        <w:t>Принадлежащее Бенефициару по настоящей Гарантии право требования к Гаранту не может быть передано третьему лицу без письменного согласия Гаранта.</w:t>
      </w:r>
    </w:p>
    <w:p w14:paraId="18607A7E" w14:textId="77777777" w:rsidR="006620B9" w:rsidRPr="007435FC" w:rsidRDefault="006620B9" w:rsidP="006620B9">
      <w:pPr>
        <w:widowControl/>
        <w:autoSpaceDE/>
        <w:autoSpaceDN/>
        <w:adjustRightInd/>
        <w:spacing w:line="216" w:lineRule="auto"/>
        <w:ind w:firstLine="567"/>
        <w:jc w:val="both"/>
        <w:rPr>
          <w:rFonts w:ascii="Liberation Serif" w:hAnsi="Liberation Serif"/>
        </w:rPr>
      </w:pPr>
      <w:r w:rsidRPr="007435FC">
        <w:rPr>
          <w:rFonts w:ascii="Liberation Serif" w:hAnsi="Liberation Serif"/>
        </w:rPr>
        <w:t>Гарант несет ответственность перед Бенефициаром за невыполнение или ненадлежащее выполнение Гарантом обязательств по настоящей Гарантии в соответствии с законодательством Российской.</w:t>
      </w:r>
    </w:p>
    <w:p w14:paraId="4847EDEB" w14:textId="77777777" w:rsidR="006620B9" w:rsidRPr="007435FC" w:rsidRDefault="006620B9" w:rsidP="006620B9">
      <w:pPr>
        <w:widowControl/>
        <w:autoSpaceDE/>
        <w:autoSpaceDN/>
        <w:adjustRightInd/>
        <w:spacing w:line="216" w:lineRule="auto"/>
        <w:ind w:firstLine="567"/>
        <w:jc w:val="both"/>
        <w:rPr>
          <w:rFonts w:ascii="Liberation Serif" w:hAnsi="Liberation Serif"/>
        </w:rPr>
      </w:pPr>
      <w:r w:rsidRPr="007435FC">
        <w:rPr>
          <w:rFonts w:ascii="Liberation Serif" w:hAnsi="Liberation Serif"/>
        </w:rPr>
        <w:t>Обязательство Гаранта перед Бенефициаром ограничено уплатой суммы, на которую выдана Гарантия. Обязательства Гаранта перед Бенефициаром уменьшаются на суммы исполненных Гарантом обязательств по настоящей Гарантии.</w:t>
      </w:r>
    </w:p>
    <w:p w14:paraId="0A7F286A" w14:textId="77777777" w:rsidR="006620B9" w:rsidRPr="007435FC" w:rsidRDefault="006620B9" w:rsidP="006620B9">
      <w:pPr>
        <w:widowControl/>
        <w:autoSpaceDE/>
        <w:autoSpaceDN/>
        <w:adjustRightInd/>
        <w:spacing w:line="216" w:lineRule="auto"/>
        <w:ind w:firstLine="567"/>
        <w:jc w:val="both"/>
        <w:rPr>
          <w:rFonts w:ascii="Liberation Serif" w:hAnsi="Liberation Serif"/>
        </w:rPr>
      </w:pPr>
      <w:r w:rsidRPr="007435FC">
        <w:rPr>
          <w:rFonts w:ascii="Liberation Serif" w:hAnsi="Liberation Serif"/>
        </w:rPr>
        <w:t xml:space="preserve">Настоящая Гарантия является безотзывной, вступает в силу с «__» _____________ _________ г. и действует по «______» ________ 20_____ г. (включительно). </w:t>
      </w:r>
    </w:p>
    <w:p w14:paraId="4B3E2E64" w14:textId="77777777" w:rsidR="006620B9" w:rsidRPr="007435FC" w:rsidRDefault="006620B9" w:rsidP="006620B9">
      <w:pPr>
        <w:widowControl/>
        <w:autoSpaceDE/>
        <w:autoSpaceDN/>
        <w:adjustRightInd/>
        <w:spacing w:line="216" w:lineRule="auto"/>
        <w:ind w:firstLine="567"/>
        <w:jc w:val="both"/>
        <w:rPr>
          <w:rFonts w:ascii="Liberation Serif" w:hAnsi="Liberation Serif"/>
        </w:rPr>
      </w:pPr>
      <w:r w:rsidRPr="007435FC">
        <w:rPr>
          <w:rFonts w:ascii="Liberation Serif" w:hAnsi="Liberation Serif"/>
        </w:rPr>
        <w:t>По истечении срока действия Гарантия считается аннулированной вне зависимости от того, возвращена она Гаранту или нет.</w:t>
      </w:r>
    </w:p>
    <w:p w14:paraId="2B86A1E6" w14:textId="77777777" w:rsidR="006620B9" w:rsidRPr="007435FC" w:rsidRDefault="006620B9" w:rsidP="006620B9">
      <w:pPr>
        <w:widowControl/>
        <w:autoSpaceDE/>
        <w:autoSpaceDN/>
        <w:adjustRightInd/>
        <w:spacing w:line="216" w:lineRule="auto"/>
        <w:ind w:firstLine="567"/>
        <w:jc w:val="both"/>
        <w:rPr>
          <w:rFonts w:ascii="Liberation Serif" w:hAnsi="Liberation Serif"/>
        </w:rPr>
      </w:pPr>
      <w:r w:rsidRPr="007435FC">
        <w:rPr>
          <w:rFonts w:ascii="Liberation Serif" w:hAnsi="Liberation Serif"/>
        </w:rPr>
        <w:t xml:space="preserve">Настоящая Гарантия может быть изменена с согласия Бенефициара. Изменения настоящей гарантии, касающиеся продления срока ее действия и/или увеличения суммы, </w:t>
      </w:r>
      <w:r w:rsidRPr="007435FC">
        <w:rPr>
          <w:rFonts w:ascii="Liberation Serif" w:hAnsi="Liberation Serif"/>
        </w:rPr>
        <w:lastRenderedPageBreak/>
        <w:t>согласия Бенефициара не требуют. Изменение суммы, пролонгация срока действия и иные изменения условий настоящей Гарантии должны быть оформлены как изменение банковской гарантии в виде отдельного документа.</w:t>
      </w:r>
    </w:p>
    <w:p w14:paraId="66FDB9C9" w14:textId="0D4FD5AB" w:rsidR="006620B9" w:rsidRPr="007435FC" w:rsidRDefault="006620B9" w:rsidP="006620B9">
      <w:pPr>
        <w:widowControl/>
        <w:autoSpaceDE/>
        <w:autoSpaceDN/>
        <w:adjustRightInd/>
        <w:spacing w:line="216" w:lineRule="auto"/>
        <w:ind w:firstLine="567"/>
        <w:jc w:val="both"/>
        <w:rPr>
          <w:rFonts w:ascii="Liberation Serif" w:hAnsi="Liberation Serif"/>
        </w:rPr>
      </w:pPr>
      <w:r w:rsidRPr="007435FC">
        <w:rPr>
          <w:rFonts w:ascii="Liberation Serif" w:hAnsi="Liberation Serif"/>
        </w:rPr>
        <w:t>Требование Бенефициара по Гарантии должно быть получено Гарантом до окончания срока ее действия по адресу: ____________________________[УКАЗАТЬ].</w:t>
      </w:r>
    </w:p>
    <w:p w14:paraId="2ECD4DEE" w14:textId="3277070B" w:rsidR="006620B9" w:rsidRPr="007435FC" w:rsidRDefault="006620B9" w:rsidP="006620B9">
      <w:pPr>
        <w:widowControl/>
        <w:autoSpaceDE/>
        <w:autoSpaceDN/>
        <w:adjustRightInd/>
        <w:spacing w:line="216" w:lineRule="auto"/>
        <w:ind w:firstLine="567"/>
        <w:jc w:val="both"/>
        <w:rPr>
          <w:rFonts w:ascii="Liberation Serif" w:hAnsi="Liberation Serif"/>
        </w:rPr>
      </w:pPr>
      <w:r w:rsidRPr="007435FC">
        <w:rPr>
          <w:rFonts w:ascii="Liberation Serif" w:hAnsi="Liberation Serif"/>
        </w:rPr>
        <w:t>Письменное требование платежа по настоящей гарантии на бумажном носителе должно быть надлежащим образом подписано руководителем Бенефициара или иным уполномоченным лицом Бенефициара и направлено Гаранту по почте заказным письмом с уведомлением о вручении, либо курьерской службой или иным способом, удобным для Бенефициара и позволяющим подтвердить факт доставки в соответствии с правилами ст. 165.1 ГК РФ по адресу: _______ [УКАЗАТЬ].</w:t>
      </w:r>
    </w:p>
    <w:p w14:paraId="15336B3F" w14:textId="77777777" w:rsidR="006620B9" w:rsidRPr="007435FC" w:rsidRDefault="006620B9" w:rsidP="006620B9">
      <w:pPr>
        <w:widowControl/>
        <w:autoSpaceDE/>
        <w:autoSpaceDN/>
        <w:adjustRightInd/>
        <w:spacing w:line="216" w:lineRule="auto"/>
        <w:ind w:firstLine="567"/>
        <w:jc w:val="both"/>
        <w:rPr>
          <w:rFonts w:ascii="Liberation Serif" w:hAnsi="Liberation Serif"/>
        </w:rPr>
      </w:pPr>
      <w:r w:rsidRPr="007435FC">
        <w:rPr>
          <w:rFonts w:ascii="Liberation Serif" w:hAnsi="Liberation Serif"/>
        </w:rPr>
        <w:t>Требование в форме электронного документа должно быть подписано усиленной квалифицированной электронной подписью) и направлено (в случае если Бенефициар направляет требование Гаранту в форме электронного документа) на адрес электронной почты Гаранта: __________________.</w:t>
      </w:r>
    </w:p>
    <w:p w14:paraId="70A603CF" w14:textId="77777777" w:rsidR="006620B9" w:rsidRPr="007435FC" w:rsidRDefault="006620B9" w:rsidP="006620B9">
      <w:pPr>
        <w:widowControl/>
        <w:autoSpaceDE/>
        <w:autoSpaceDN/>
        <w:adjustRightInd/>
        <w:spacing w:line="216" w:lineRule="auto"/>
        <w:ind w:firstLine="567"/>
        <w:jc w:val="both"/>
        <w:rPr>
          <w:rFonts w:ascii="Liberation Serif" w:hAnsi="Liberation Serif"/>
        </w:rPr>
      </w:pPr>
      <w:r w:rsidRPr="007435FC">
        <w:rPr>
          <w:rFonts w:ascii="Liberation Serif" w:hAnsi="Liberation Serif"/>
        </w:rPr>
        <w:t xml:space="preserve">В случае представления требования платежа по системе СПФС полный текст требования платежа с подтверждением подписи и полномочий лица, действующего от имени Бенефициара, должен быть передан Гаранту обслуживающим банком Бенефициара </w:t>
      </w:r>
      <w:proofErr w:type="spellStart"/>
      <w:r w:rsidRPr="007435FC">
        <w:rPr>
          <w:rFonts w:ascii="Liberation Serif" w:hAnsi="Liberation Serif"/>
        </w:rPr>
        <w:t>ключеванным</w:t>
      </w:r>
      <w:proofErr w:type="spellEnd"/>
      <w:r w:rsidRPr="007435FC">
        <w:rPr>
          <w:rFonts w:ascii="Liberation Serif" w:hAnsi="Liberation Serif"/>
        </w:rPr>
        <w:t xml:space="preserve"> СПФС сообщением по электронному адресу Гаранта ________.</w:t>
      </w:r>
    </w:p>
    <w:p w14:paraId="2BED17AF" w14:textId="77777777" w:rsidR="006620B9" w:rsidRPr="007435FC" w:rsidRDefault="006620B9" w:rsidP="006620B9">
      <w:pPr>
        <w:widowControl/>
        <w:autoSpaceDE/>
        <w:autoSpaceDN/>
        <w:adjustRightInd/>
        <w:spacing w:line="216" w:lineRule="auto"/>
        <w:ind w:firstLine="567"/>
        <w:jc w:val="both"/>
        <w:rPr>
          <w:rFonts w:ascii="Liberation Serif" w:hAnsi="Liberation Serif"/>
        </w:rPr>
      </w:pPr>
      <w:r w:rsidRPr="007435FC">
        <w:rPr>
          <w:rFonts w:ascii="Liberation Serif" w:hAnsi="Liberation Serif"/>
        </w:rPr>
        <w:t>В случае направления требования в форме электронного документа сопровождающие Требование документы представляются в форме электронных документов или в форме электронных образов бумажных документов, подписанных усиленной квалифицированной электронной подписью лица, имеющего право действовать от имени Бенефициара.</w:t>
      </w:r>
    </w:p>
    <w:p w14:paraId="41B2553D" w14:textId="77777777" w:rsidR="006620B9" w:rsidRPr="007435FC" w:rsidRDefault="006620B9" w:rsidP="006620B9">
      <w:pPr>
        <w:widowControl/>
        <w:autoSpaceDE/>
        <w:autoSpaceDN/>
        <w:adjustRightInd/>
        <w:spacing w:line="216" w:lineRule="auto"/>
        <w:ind w:firstLine="567"/>
        <w:jc w:val="both"/>
        <w:rPr>
          <w:rFonts w:ascii="Liberation Serif" w:hAnsi="Liberation Serif"/>
        </w:rPr>
      </w:pPr>
      <w:r w:rsidRPr="007435FC">
        <w:rPr>
          <w:rFonts w:ascii="Liberation Serif" w:hAnsi="Liberation Serif"/>
        </w:rPr>
        <w:t>Гарант согласен с тем, что изменения, дополнения или иной пересмотр положений Договора, совершенные Бенефициаром и Принципалом, никоим образом не освобождают его от обязательства по настоящей Гарантии, и Гарант настоящим отказывается от права на уведомление о таких изменениях, дополнении или пересмотре.</w:t>
      </w:r>
    </w:p>
    <w:p w14:paraId="717CD5A1" w14:textId="77777777" w:rsidR="006620B9" w:rsidRPr="007435FC" w:rsidRDefault="006620B9" w:rsidP="006620B9">
      <w:pPr>
        <w:widowControl/>
        <w:autoSpaceDE/>
        <w:autoSpaceDN/>
        <w:adjustRightInd/>
        <w:spacing w:line="216" w:lineRule="auto"/>
        <w:ind w:firstLine="567"/>
        <w:jc w:val="both"/>
        <w:rPr>
          <w:rFonts w:ascii="Liberation Serif" w:hAnsi="Liberation Serif"/>
        </w:rPr>
      </w:pPr>
      <w:r w:rsidRPr="007435FC">
        <w:rPr>
          <w:rFonts w:ascii="Liberation Serif" w:hAnsi="Liberation Serif"/>
        </w:rPr>
        <w:t>Гарант согласен с тем, что Бенефициар не обязан доказывать фактический объем принятых им работ/услуг/поставок оборудования, а также не обязан доказывать факт неисполнения или ненадлежащего исполнения Принципалом своих обязательств по Договору.</w:t>
      </w:r>
    </w:p>
    <w:p w14:paraId="5D1C84D6" w14:textId="77777777" w:rsidR="006620B9" w:rsidRPr="007435FC" w:rsidRDefault="006620B9" w:rsidP="006620B9">
      <w:pPr>
        <w:widowControl/>
        <w:autoSpaceDE/>
        <w:autoSpaceDN/>
        <w:adjustRightInd/>
        <w:spacing w:line="216" w:lineRule="auto"/>
        <w:ind w:firstLine="567"/>
        <w:jc w:val="both"/>
        <w:rPr>
          <w:rFonts w:ascii="Liberation Serif" w:hAnsi="Liberation Serif"/>
        </w:rPr>
      </w:pPr>
      <w:r w:rsidRPr="007435FC">
        <w:rPr>
          <w:rFonts w:ascii="Liberation Serif" w:hAnsi="Liberation Serif"/>
        </w:rPr>
        <w:t>Обязательства Гаранта по осуществлению платежа считаются исполненными надлежащим образом после поступления суммы требования на расчетный счет Бенефициара.</w:t>
      </w:r>
    </w:p>
    <w:p w14:paraId="2A20EF9E" w14:textId="77777777" w:rsidR="006620B9" w:rsidRPr="007435FC" w:rsidRDefault="006620B9" w:rsidP="006620B9">
      <w:pPr>
        <w:widowControl/>
        <w:autoSpaceDE/>
        <w:autoSpaceDN/>
        <w:adjustRightInd/>
        <w:spacing w:line="216" w:lineRule="auto"/>
        <w:ind w:firstLine="567"/>
        <w:jc w:val="both"/>
        <w:rPr>
          <w:rFonts w:ascii="Liberation Serif" w:hAnsi="Liberation Serif"/>
        </w:rPr>
      </w:pPr>
      <w:r w:rsidRPr="007435FC">
        <w:rPr>
          <w:rFonts w:ascii="Liberation Serif" w:hAnsi="Liberation Serif"/>
        </w:rPr>
        <w:t>Гарант в случае просрочки исполнения обязательств по настоящей Гарантии, требование по которой соответствует условиям настоящей Гарантии и предъявлено бенефициаром до окончания срока ее действия, обязан за каждый день просрочки (начиная со дня, следующего за днем истечения установленного настоящей Гарантией срока оплаты требования, по день исполнения гарантом требования включительно) уплатить бенефициару неустойку (пени) в размере 0,1 процента денежной суммы, подлежащей уплате по настоящей Гарантии.</w:t>
      </w:r>
    </w:p>
    <w:p w14:paraId="4C954D20" w14:textId="77777777" w:rsidR="006620B9" w:rsidRPr="007435FC" w:rsidRDefault="006620B9" w:rsidP="006620B9">
      <w:pPr>
        <w:widowControl/>
        <w:autoSpaceDE/>
        <w:autoSpaceDN/>
        <w:adjustRightInd/>
        <w:spacing w:line="216" w:lineRule="auto"/>
        <w:ind w:firstLine="567"/>
        <w:jc w:val="both"/>
        <w:rPr>
          <w:rFonts w:ascii="Liberation Serif" w:hAnsi="Liberation Serif"/>
        </w:rPr>
      </w:pPr>
      <w:r w:rsidRPr="007435FC">
        <w:rPr>
          <w:rFonts w:ascii="Liberation Serif" w:hAnsi="Liberation Serif"/>
        </w:rPr>
        <w:t xml:space="preserve">Гарант передает сведения о Принципале, определенные ст. 4 Федерального закона от 30.12.2004 № 218-ФЗ «О кредитных историях», хотя бы в одно бюро кредитных историй, включенное в государственный реестр бюро кредитных историй, без получения согласия Принципала на их представление, в соответствии с требованиями ч. 3.1 и ч. 4 ст. 5 указанного закона. </w:t>
      </w:r>
    </w:p>
    <w:p w14:paraId="16BC9E78" w14:textId="728FD261" w:rsidR="006620B9" w:rsidRPr="007435FC" w:rsidRDefault="006620B9" w:rsidP="006620B9">
      <w:pPr>
        <w:widowControl/>
        <w:autoSpaceDE/>
        <w:autoSpaceDN/>
        <w:adjustRightInd/>
        <w:spacing w:line="216" w:lineRule="auto"/>
        <w:ind w:firstLine="567"/>
        <w:jc w:val="both"/>
        <w:rPr>
          <w:rFonts w:ascii="Liberation Serif" w:hAnsi="Liberation Serif"/>
        </w:rPr>
      </w:pPr>
      <w:r w:rsidRPr="007435FC">
        <w:rPr>
          <w:rFonts w:ascii="Liberation Serif" w:hAnsi="Liberation Serif"/>
        </w:rPr>
        <w:t>Настоящая Гарантия регулируется законодательством Российской Федерации. Все споры и разногласия, вытекающие из настоящей Гарантии, подлежат рассмотрению в _[УКАЗАТЬ].</w:t>
      </w:r>
    </w:p>
    <w:p w14:paraId="5D180CE7" w14:textId="77777777" w:rsidR="006620B9" w:rsidRPr="007435FC" w:rsidRDefault="006620B9" w:rsidP="006620B9">
      <w:pPr>
        <w:widowControl/>
        <w:autoSpaceDE/>
        <w:autoSpaceDN/>
        <w:adjustRightInd/>
        <w:ind w:firstLine="567"/>
        <w:jc w:val="both"/>
        <w:rPr>
          <w:rFonts w:ascii="Liberation Serif" w:hAnsi="Liberation Serif"/>
        </w:rPr>
      </w:pPr>
    </w:p>
    <w:p w14:paraId="7EB3D34E" w14:textId="77777777" w:rsidR="006620B9" w:rsidRPr="007435FC" w:rsidRDefault="006620B9" w:rsidP="006620B9">
      <w:pPr>
        <w:widowControl/>
        <w:autoSpaceDE/>
        <w:autoSpaceDN/>
        <w:adjustRightInd/>
        <w:jc w:val="both"/>
        <w:rPr>
          <w:rFonts w:ascii="Liberation Serif" w:hAnsi="Liberation Serif"/>
        </w:rPr>
      </w:pPr>
      <w:r w:rsidRPr="007435FC">
        <w:rPr>
          <w:rFonts w:ascii="Liberation Serif" w:hAnsi="Liberation Serif"/>
        </w:rPr>
        <w:t xml:space="preserve">От имени и по поручению </w:t>
      </w:r>
    </w:p>
    <w:p w14:paraId="46738EDA" w14:textId="5EF99DA7" w:rsidR="006620B9" w:rsidRPr="007435FC" w:rsidRDefault="006620B9" w:rsidP="006620B9">
      <w:pPr>
        <w:widowControl/>
        <w:autoSpaceDE/>
        <w:autoSpaceDN/>
        <w:adjustRightInd/>
        <w:jc w:val="both"/>
        <w:rPr>
          <w:rFonts w:ascii="Liberation Serif" w:hAnsi="Liberation Serif"/>
        </w:rPr>
      </w:pPr>
      <w:r w:rsidRPr="007435FC">
        <w:rPr>
          <w:rFonts w:ascii="Liberation Serif" w:hAnsi="Liberation Serif"/>
        </w:rPr>
        <w:t>ФИ</w:t>
      </w:r>
      <w:r w:rsidR="007435FC">
        <w:rPr>
          <w:rFonts w:ascii="Liberation Serif" w:hAnsi="Liberation Serif"/>
        </w:rPr>
        <w:t>О</w:t>
      </w:r>
    </w:p>
    <w:p w14:paraId="55D0F9BD" w14:textId="754BE49A" w:rsidR="004A0802" w:rsidRPr="0071786F" w:rsidRDefault="006620B9" w:rsidP="0071786F">
      <w:pPr>
        <w:widowControl/>
        <w:autoSpaceDE/>
        <w:autoSpaceDN/>
        <w:adjustRightInd/>
        <w:jc w:val="both"/>
        <w:rPr>
          <w:rFonts w:ascii="Liberation Serif" w:hAnsi="Liberation Serif"/>
        </w:rPr>
      </w:pPr>
      <w:r w:rsidRPr="007435FC">
        <w:rPr>
          <w:rFonts w:ascii="Liberation Serif" w:hAnsi="Liberation Serif"/>
        </w:rPr>
        <w:t>М.П</w:t>
      </w:r>
    </w:p>
    <w:p w14:paraId="4D099F8D" w14:textId="77777777" w:rsidR="004A0802" w:rsidRPr="005A54E8" w:rsidRDefault="004A0802" w:rsidP="004A0802">
      <w:pPr>
        <w:jc w:val="center"/>
        <w:rPr>
          <w:b/>
        </w:rPr>
      </w:pPr>
      <w:r w:rsidRPr="005A54E8">
        <w:rPr>
          <w:b/>
        </w:rPr>
        <w:t>Форму утверждаем:</w:t>
      </w:r>
    </w:p>
    <w:tbl>
      <w:tblPr>
        <w:tblStyle w:val="20"/>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87"/>
        <w:gridCol w:w="5468"/>
      </w:tblGrid>
      <w:tr w:rsidR="004A0802" w:rsidRPr="005A54E8" w:rsidDel="002E5218" w14:paraId="24493DD5" w14:textId="77777777" w:rsidTr="00FE120D">
        <w:trPr>
          <w:trHeight w:val="324"/>
          <w:jc w:val="center"/>
        </w:trPr>
        <w:tc>
          <w:tcPr>
            <w:tcW w:w="4106" w:type="dxa"/>
            <w:vAlign w:val="center"/>
          </w:tcPr>
          <w:p w14:paraId="053AC08A" w14:textId="77777777" w:rsidR="004A0802" w:rsidRPr="005A54E8" w:rsidDel="002E5218" w:rsidRDefault="004A0802" w:rsidP="00FE120D">
            <w:pPr>
              <w:widowControl/>
              <w:tabs>
                <w:tab w:val="left" w:pos="426"/>
                <w:tab w:val="left" w:pos="567"/>
              </w:tabs>
              <w:autoSpaceDE/>
              <w:autoSpaceDN/>
              <w:adjustRightInd/>
              <w:jc w:val="center"/>
              <w:rPr>
                <w:rFonts w:eastAsia="Calibri"/>
                <w:b/>
              </w:rPr>
            </w:pPr>
            <w:r w:rsidRPr="005A54E8">
              <w:t>[Наименование стороны по договору (Исполнителя)]</w:t>
            </w:r>
            <w:r w:rsidRPr="005A54E8">
              <w:rPr>
                <w:b/>
              </w:rPr>
              <w:t>:</w:t>
            </w:r>
          </w:p>
        </w:tc>
        <w:tc>
          <w:tcPr>
            <w:tcW w:w="5805" w:type="dxa"/>
            <w:vAlign w:val="center"/>
          </w:tcPr>
          <w:p w14:paraId="39F91938" w14:textId="77777777" w:rsidR="004A0802" w:rsidRPr="005A54E8" w:rsidDel="002E5218" w:rsidRDefault="004A0802" w:rsidP="00FE120D">
            <w:pPr>
              <w:widowControl/>
              <w:tabs>
                <w:tab w:val="left" w:pos="426"/>
                <w:tab w:val="left" w:pos="567"/>
              </w:tabs>
              <w:autoSpaceDE/>
              <w:autoSpaceDN/>
              <w:adjustRightInd/>
              <w:jc w:val="center"/>
              <w:rPr>
                <w:rFonts w:eastAsia="Calibri"/>
                <w:b/>
              </w:rPr>
            </w:pPr>
            <w:r w:rsidRPr="005A54E8">
              <w:t>ООО «ПетроЭнергоКонтроль»</w:t>
            </w:r>
            <w:r w:rsidRPr="005A54E8">
              <w:rPr>
                <w:b/>
              </w:rPr>
              <w:t>:</w:t>
            </w:r>
          </w:p>
        </w:tc>
      </w:tr>
      <w:tr w:rsidR="004A0802" w:rsidRPr="005A54E8" w:rsidDel="002E5218" w14:paraId="6C6049BA" w14:textId="77777777" w:rsidTr="00FE120D">
        <w:trPr>
          <w:trHeight w:val="324"/>
          <w:jc w:val="center"/>
        </w:trPr>
        <w:tc>
          <w:tcPr>
            <w:tcW w:w="4106" w:type="dxa"/>
            <w:vAlign w:val="center"/>
          </w:tcPr>
          <w:p w14:paraId="28D5C89B" w14:textId="77777777" w:rsidR="004A0802" w:rsidRPr="005A54E8" w:rsidDel="002E5218" w:rsidRDefault="004A0802" w:rsidP="00FE120D">
            <w:pPr>
              <w:widowControl/>
              <w:tabs>
                <w:tab w:val="left" w:pos="426"/>
                <w:tab w:val="left" w:pos="567"/>
              </w:tabs>
              <w:autoSpaceDE/>
              <w:autoSpaceDN/>
              <w:adjustRightInd/>
              <w:jc w:val="center"/>
              <w:rPr>
                <w:rFonts w:eastAsia="Calibri"/>
                <w:b/>
              </w:rPr>
            </w:pPr>
            <w:r w:rsidRPr="005A54E8">
              <w:rPr>
                <w:b/>
                <w:iCs/>
                <w:color w:val="000000"/>
              </w:rPr>
              <w:t>________________/ _______________</w:t>
            </w:r>
          </w:p>
        </w:tc>
        <w:tc>
          <w:tcPr>
            <w:tcW w:w="5805" w:type="dxa"/>
            <w:vAlign w:val="center"/>
          </w:tcPr>
          <w:p w14:paraId="2C7DACF0" w14:textId="77777777" w:rsidR="004A0802" w:rsidRPr="005A54E8" w:rsidDel="002E5218" w:rsidRDefault="004A0802" w:rsidP="00FE120D">
            <w:pPr>
              <w:widowControl/>
              <w:tabs>
                <w:tab w:val="left" w:pos="426"/>
                <w:tab w:val="left" w:pos="567"/>
              </w:tabs>
              <w:autoSpaceDE/>
              <w:autoSpaceDN/>
              <w:adjustRightInd/>
              <w:jc w:val="center"/>
              <w:rPr>
                <w:rFonts w:eastAsia="Calibri"/>
                <w:b/>
              </w:rPr>
            </w:pPr>
            <w:r w:rsidRPr="005A54E8">
              <w:rPr>
                <w:b/>
                <w:iCs/>
                <w:color w:val="000000"/>
              </w:rPr>
              <w:t>________________/ Н.В. Ильин</w:t>
            </w:r>
          </w:p>
        </w:tc>
      </w:tr>
    </w:tbl>
    <w:p w14:paraId="63BA4FD9" w14:textId="55F51D59" w:rsidR="006B5A0F" w:rsidRPr="007435FC" w:rsidRDefault="006B5A0F" w:rsidP="006620B9">
      <w:pPr>
        <w:widowControl/>
        <w:autoSpaceDE/>
        <w:autoSpaceDN/>
        <w:adjustRightInd/>
        <w:ind w:right="21"/>
        <w:jc w:val="both"/>
        <w:rPr>
          <w:b/>
        </w:rPr>
      </w:pPr>
    </w:p>
    <w:sectPr w:rsidR="006B5A0F" w:rsidRPr="007435FC" w:rsidSect="0071786F">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1FDF37" w14:textId="77777777" w:rsidR="009728DE" w:rsidRDefault="009728DE" w:rsidP="001F069E">
      <w:r>
        <w:separator/>
      </w:r>
    </w:p>
  </w:endnote>
  <w:endnote w:type="continuationSeparator" w:id="0">
    <w:p w14:paraId="753F4F19" w14:textId="77777777" w:rsidR="009728DE" w:rsidRDefault="009728DE" w:rsidP="001F069E">
      <w:r>
        <w:continuationSeparator/>
      </w:r>
    </w:p>
  </w:endnote>
  <w:endnote w:type="continuationNotice" w:id="1">
    <w:p w14:paraId="28E873C5" w14:textId="77777777" w:rsidR="009728DE" w:rsidRDefault="009728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charset w:val="CC"/>
    <w:family w:val="roman"/>
    <w:pitch w:val="variable"/>
    <w:sig w:usb0="E0000AFF" w:usb1="500078FF" w:usb2="00000021"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DE53B8" w14:textId="77777777" w:rsidR="009728DE" w:rsidRDefault="009728DE" w:rsidP="001F069E">
      <w:r>
        <w:separator/>
      </w:r>
    </w:p>
  </w:footnote>
  <w:footnote w:type="continuationSeparator" w:id="0">
    <w:p w14:paraId="54CF2AA2" w14:textId="77777777" w:rsidR="009728DE" w:rsidRDefault="009728DE" w:rsidP="001F069E">
      <w:r>
        <w:continuationSeparator/>
      </w:r>
    </w:p>
  </w:footnote>
  <w:footnote w:type="continuationNotice" w:id="1">
    <w:p w14:paraId="5810FD5A" w14:textId="77777777" w:rsidR="009728DE" w:rsidRDefault="009728DE"/>
  </w:footnote>
  <w:footnote w:id="2">
    <w:p w14:paraId="5109F4CD" w14:textId="54F05889" w:rsidR="00FE120D" w:rsidRDefault="00FE120D">
      <w:pPr>
        <w:pStyle w:val="ab"/>
      </w:pPr>
      <w:r>
        <w:rPr>
          <w:rStyle w:val="ad"/>
        </w:rPr>
        <w:footnoteRef/>
      </w:r>
      <w:r>
        <w:t xml:space="preserve"> </w:t>
      </w:r>
      <w:r w:rsidRPr="00EE6DCE">
        <w:t>В случае если цена договора включает сумму НДС, то обеспечение исполнения договора рассчитывается от цены договора с НДС. В случае если цена договора НДС облагаться не будет, то обеспечение исполнения договора рассчитывается от цены договора без учета НДС.</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E1E00"/>
    <w:multiLevelType w:val="multilevel"/>
    <w:tmpl w:val="2728983E"/>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97D2D41"/>
    <w:multiLevelType w:val="multilevel"/>
    <w:tmpl w:val="3AC40396"/>
    <w:lvl w:ilvl="0">
      <w:start w:val="9"/>
      <w:numFmt w:val="decimal"/>
      <w:lvlText w:val="%1."/>
      <w:lvlJc w:val="left"/>
      <w:pPr>
        <w:ind w:left="360" w:hanging="360"/>
      </w:pPr>
      <w:rPr>
        <w:rFonts w:hint="default"/>
      </w:rPr>
    </w:lvl>
    <w:lvl w:ilvl="1">
      <w:start w:val="1"/>
      <w:numFmt w:val="decimal"/>
      <w:lvlText w:val="10.%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2" w15:restartNumberingAfterBreak="0">
    <w:nsid w:val="0A1F6CD0"/>
    <w:multiLevelType w:val="hybridMultilevel"/>
    <w:tmpl w:val="67941F6A"/>
    <w:lvl w:ilvl="0" w:tplc="81AAFF8C">
      <w:start w:val="1"/>
      <w:numFmt w:val="decimal"/>
      <w:lvlText w:val="%1."/>
      <w:lvlJc w:val="left"/>
      <w:pPr>
        <w:ind w:left="720" w:hanging="360"/>
      </w:pPr>
      <w:rPr>
        <w:rFonts w:hint="default"/>
        <w:sz w:val="22"/>
        <w:szCs w:val="22"/>
      </w:rPr>
    </w:lvl>
    <w:lvl w:ilvl="1" w:tplc="272C2964">
      <w:start w:val="1"/>
      <w:numFmt w:val="lowerLetter"/>
      <w:lvlText w:val="%2."/>
      <w:lvlJc w:val="left"/>
      <w:pPr>
        <w:ind w:left="1440" w:hanging="360"/>
      </w:pPr>
    </w:lvl>
    <w:lvl w:ilvl="2" w:tplc="69F2E62A">
      <w:start w:val="1"/>
      <w:numFmt w:val="lowerRoman"/>
      <w:lvlText w:val="%3."/>
      <w:lvlJc w:val="right"/>
      <w:pPr>
        <w:ind w:left="2160" w:hanging="180"/>
      </w:pPr>
    </w:lvl>
    <w:lvl w:ilvl="3" w:tplc="8FD67AC6">
      <w:start w:val="1"/>
      <w:numFmt w:val="decimal"/>
      <w:lvlText w:val="%4."/>
      <w:lvlJc w:val="left"/>
      <w:pPr>
        <w:ind w:left="2880" w:hanging="360"/>
      </w:pPr>
    </w:lvl>
    <w:lvl w:ilvl="4" w:tplc="5EBCEE9E">
      <w:start w:val="1"/>
      <w:numFmt w:val="lowerLetter"/>
      <w:lvlText w:val="%5."/>
      <w:lvlJc w:val="left"/>
      <w:pPr>
        <w:ind w:left="3600" w:hanging="360"/>
      </w:pPr>
    </w:lvl>
    <w:lvl w:ilvl="5" w:tplc="B19060FE">
      <w:start w:val="1"/>
      <w:numFmt w:val="lowerRoman"/>
      <w:lvlText w:val="%6."/>
      <w:lvlJc w:val="right"/>
      <w:pPr>
        <w:ind w:left="4320" w:hanging="180"/>
      </w:pPr>
    </w:lvl>
    <w:lvl w:ilvl="6" w:tplc="4618614A">
      <w:start w:val="1"/>
      <w:numFmt w:val="decimal"/>
      <w:lvlText w:val="%7."/>
      <w:lvlJc w:val="left"/>
      <w:pPr>
        <w:ind w:left="5040" w:hanging="360"/>
      </w:pPr>
    </w:lvl>
    <w:lvl w:ilvl="7" w:tplc="CD3858D0">
      <w:start w:val="1"/>
      <w:numFmt w:val="lowerLetter"/>
      <w:lvlText w:val="%8."/>
      <w:lvlJc w:val="left"/>
      <w:pPr>
        <w:ind w:left="5760" w:hanging="360"/>
      </w:pPr>
    </w:lvl>
    <w:lvl w:ilvl="8" w:tplc="80EA1CD6">
      <w:start w:val="1"/>
      <w:numFmt w:val="lowerRoman"/>
      <w:lvlText w:val="%9."/>
      <w:lvlJc w:val="right"/>
      <w:pPr>
        <w:ind w:left="6480" w:hanging="180"/>
      </w:pPr>
    </w:lvl>
  </w:abstractNum>
  <w:abstractNum w:abstractNumId="3" w15:restartNumberingAfterBreak="0">
    <w:nsid w:val="0B5735D1"/>
    <w:multiLevelType w:val="multilevel"/>
    <w:tmpl w:val="7E027484"/>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CDA37A8"/>
    <w:multiLevelType w:val="multilevel"/>
    <w:tmpl w:val="434638C2"/>
    <w:lvl w:ilvl="0">
      <w:start w:val="3"/>
      <w:numFmt w:val="decimal"/>
      <w:lvlText w:val="%1"/>
      <w:lvlJc w:val="left"/>
      <w:pPr>
        <w:tabs>
          <w:tab w:val="num" w:pos="840"/>
        </w:tabs>
        <w:ind w:left="840" w:hanging="480"/>
      </w:pPr>
      <w:rPr>
        <w:b/>
      </w:rPr>
    </w:lvl>
    <w:lvl w:ilvl="1">
      <w:start w:val="1"/>
      <w:numFmt w:val="decimal"/>
      <w:pStyle w:val="Style1"/>
      <w:isLgl/>
      <w:lvlText w:val="%1.%2"/>
      <w:lvlJc w:val="left"/>
      <w:pPr>
        <w:tabs>
          <w:tab w:val="num" w:pos="720"/>
        </w:tabs>
        <w:ind w:left="720" w:hanging="360"/>
      </w:pPr>
      <w:rPr>
        <w:b w:val="0"/>
        <w:i w:val="0"/>
      </w:rPr>
    </w:lvl>
    <w:lvl w:ilvl="2">
      <w:start w:val="1"/>
      <w:numFmt w:val="decimal"/>
      <w:isLgl/>
      <w:lvlText w:val="%1.%2.%3"/>
      <w:lvlJc w:val="left"/>
      <w:pPr>
        <w:tabs>
          <w:tab w:val="num" w:pos="1080"/>
        </w:tabs>
        <w:ind w:left="1080" w:hanging="720"/>
      </w:pPr>
      <w:rPr>
        <w:b w:val="0"/>
      </w:r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5" w15:restartNumberingAfterBreak="0">
    <w:nsid w:val="0D727638"/>
    <w:multiLevelType w:val="hybridMultilevel"/>
    <w:tmpl w:val="145664EA"/>
    <w:lvl w:ilvl="0" w:tplc="8A9876B2">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6" w15:restartNumberingAfterBreak="0">
    <w:nsid w:val="0D83194D"/>
    <w:multiLevelType w:val="hybridMultilevel"/>
    <w:tmpl w:val="9B80EC4A"/>
    <w:lvl w:ilvl="0" w:tplc="93EE975A">
      <w:start w:val="1"/>
      <w:numFmt w:val="bullet"/>
      <w:lvlText w:val=""/>
      <w:lvlJc w:val="left"/>
      <w:pPr>
        <w:ind w:left="1287" w:hanging="360"/>
      </w:pPr>
      <w:rPr>
        <w:rFonts w:ascii="Symbol" w:hAnsi="Symbol" w:hint="default"/>
      </w:rPr>
    </w:lvl>
    <w:lvl w:ilvl="1" w:tplc="0038BCDC">
      <w:start w:val="1"/>
      <w:numFmt w:val="bullet"/>
      <w:lvlText w:val="o"/>
      <w:lvlJc w:val="left"/>
      <w:pPr>
        <w:ind w:left="2007" w:hanging="360"/>
      </w:pPr>
      <w:rPr>
        <w:rFonts w:ascii="Courier New" w:hAnsi="Courier New" w:cs="Courier New" w:hint="default"/>
      </w:rPr>
    </w:lvl>
    <w:lvl w:ilvl="2" w:tplc="EFDED05A">
      <w:start w:val="1"/>
      <w:numFmt w:val="bullet"/>
      <w:lvlText w:val=""/>
      <w:lvlJc w:val="left"/>
      <w:pPr>
        <w:ind w:left="2727" w:hanging="360"/>
      </w:pPr>
      <w:rPr>
        <w:rFonts w:ascii="Wingdings" w:hAnsi="Wingdings" w:hint="default"/>
      </w:rPr>
    </w:lvl>
    <w:lvl w:ilvl="3" w:tplc="9E4A2D0E">
      <w:start w:val="1"/>
      <w:numFmt w:val="bullet"/>
      <w:lvlText w:val=""/>
      <w:lvlJc w:val="left"/>
      <w:pPr>
        <w:ind w:left="3447" w:hanging="360"/>
      </w:pPr>
      <w:rPr>
        <w:rFonts w:ascii="Symbol" w:hAnsi="Symbol" w:hint="default"/>
      </w:rPr>
    </w:lvl>
    <w:lvl w:ilvl="4" w:tplc="E09EA694">
      <w:start w:val="1"/>
      <w:numFmt w:val="bullet"/>
      <w:lvlText w:val="o"/>
      <w:lvlJc w:val="left"/>
      <w:pPr>
        <w:ind w:left="4167" w:hanging="360"/>
      </w:pPr>
      <w:rPr>
        <w:rFonts w:ascii="Courier New" w:hAnsi="Courier New" w:cs="Courier New" w:hint="default"/>
      </w:rPr>
    </w:lvl>
    <w:lvl w:ilvl="5" w:tplc="13481ECA">
      <w:start w:val="1"/>
      <w:numFmt w:val="bullet"/>
      <w:lvlText w:val=""/>
      <w:lvlJc w:val="left"/>
      <w:pPr>
        <w:ind w:left="4887" w:hanging="360"/>
      </w:pPr>
      <w:rPr>
        <w:rFonts w:ascii="Wingdings" w:hAnsi="Wingdings" w:hint="default"/>
      </w:rPr>
    </w:lvl>
    <w:lvl w:ilvl="6" w:tplc="8252E9CA">
      <w:start w:val="1"/>
      <w:numFmt w:val="bullet"/>
      <w:lvlText w:val=""/>
      <w:lvlJc w:val="left"/>
      <w:pPr>
        <w:ind w:left="5607" w:hanging="360"/>
      </w:pPr>
      <w:rPr>
        <w:rFonts w:ascii="Symbol" w:hAnsi="Symbol" w:hint="default"/>
      </w:rPr>
    </w:lvl>
    <w:lvl w:ilvl="7" w:tplc="8DF44878">
      <w:start w:val="1"/>
      <w:numFmt w:val="bullet"/>
      <w:lvlText w:val="o"/>
      <w:lvlJc w:val="left"/>
      <w:pPr>
        <w:ind w:left="6327" w:hanging="360"/>
      </w:pPr>
      <w:rPr>
        <w:rFonts w:ascii="Courier New" w:hAnsi="Courier New" w:cs="Courier New" w:hint="default"/>
      </w:rPr>
    </w:lvl>
    <w:lvl w:ilvl="8" w:tplc="7310C2F0">
      <w:start w:val="1"/>
      <w:numFmt w:val="bullet"/>
      <w:lvlText w:val=""/>
      <w:lvlJc w:val="left"/>
      <w:pPr>
        <w:ind w:left="7047" w:hanging="360"/>
      </w:pPr>
      <w:rPr>
        <w:rFonts w:ascii="Wingdings" w:hAnsi="Wingdings" w:hint="default"/>
      </w:rPr>
    </w:lvl>
  </w:abstractNum>
  <w:abstractNum w:abstractNumId="7" w15:restartNumberingAfterBreak="0">
    <w:nsid w:val="103322FA"/>
    <w:multiLevelType w:val="hybridMultilevel"/>
    <w:tmpl w:val="227095B4"/>
    <w:lvl w:ilvl="0" w:tplc="04190017">
      <w:start w:val="1"/>
      <w:numFmt w:val="lowerLetter"/>
      <w:lvlText w:val="%1)"/>
      <w:lvlJc w:val="left"/>
      <w:pPr>
        <w:ind w:left="1429" w:hanging="360"/>
      </w:pPr>
      <w:rPr>
        <w:rFonts w:hint="default"/>
      </w:rPr>
    </w:lvl>
    <w:lvl w:ilvl="1" w:tplc="8A9876B2">
      <w:start w:val="1"/>
      <w:numFmt w:val="bullet"/>
      <w:lvlText w:val=""/>
      <w:lvlJc w:val="left"/>
      <w:pPr>
        <w:ind w:left="2149" w:hanging="360"/>
      </w:pPr>
      <w:rPr>
        <w:rFonts w:ascii="Symbol" w:hAnsi="Symbol" w:hint="default"/>
      </w:rPr>
    </w:lvl>
    <w:lvl w:ilvl="2" w:tplc="9F645582">
      <w:start w:val="11"/>
      <w:numFmt w:val="decimal"/>
      <w:lvlText w:val="%3."/>
      <w:lvlJc w:val="left"/>
      <w:pPr>
        <w:ind w:left="2869" w:hanging="360"/>
      </w:pPr>
      <w:rPr>
        <w:rFont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0802577"/>
    <w:multiLevelType w:val="multilevel"/>
    <w:tmpl w:val="05EEF78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5255B39"/>
    <w:multiLevelType w:val="multilevel"/>
    <w:tmpl w:val="C60402F4"/>
    <w:lvl w:ilvl="0">
      <w:start w:val="1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9C37D67"/>
    <w:multiLevelType w:val="multilevel"/>
    <w:tmpl w:val="030675F6"/>
    <w:lvl w:ilvl="0">
      <w:start w:val="1"/>
      <w:numFmt w:val="decimal"/>
      <w:lvlText w:val="%1."/>
      <w:lvlJc w:val="left"/>
      <w:pPr>
        <w:ind w:left="720" w:hanging="360"/>
      </w:pPr>
      <w:rPr>
        <w:rFonts w:hint="default"/>
      </w:rPr>
    </w:lvl>
    <w:lvl w:ilvl="1">
      <w:start w:val="1"/>
      <w:numFmt w:val="decimal"/>
      <w:lvlText w:val="8.%2."/>
      <w:lvlJc w:val="left"/>
      <w:pPr>
        <w:ind w:left="1636" w:hanging="360"/>
      </w:pPr>
      <w:rPr>
        <w:rFonts w:hint="default"/>
        <w:b w:val="0"/>
        <w:sz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9D370B3"/>
    <w:multiLevelType w:val="multilevel"/>
    <w:tmpl w:val="2E863FE2"/>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7AE7EFF"/>
    <w:multiLevelType w:val="hybridMultilevel"/>
    <w:tmpl w:val="9320D286"/>
    <w:lvl w:ilvl="0" w:tplc="8A9876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EE83144"/>
    <w:multiLevelType w:val="multilevel"/>
    <w:tmpl w:val="E61669EC"/>
    <w:lvl w:ilvl="0">
      <w:start w:val="1"/>
      <w:numFmt w:val="decimal"/>
      <w:pStyle w:val="1"/>
      <w:lvlText w:val="%1."/>
      <w:lvlJc w:val="left"/>
      <w:pPr>
        <w:tabs>
          <w:tab w:val="num" w:pos="2127"/>
        </w:tabs>
        <w:ind w:left="993" w:firstLine="709"/>
      </w:pPr>
      <w:rPr>
        <w:rFonts w:ascii="Times New Roman" w:eastAsia="Times New Roman" w:hAnsi="Times New Roman" w:cs="Times New Roman"/>
      </w:rPr>
    </w:lvl>
    <w:lvl w:ilvl="1">
      <w:start w:val="1"/>
      <w:numFmt w:val="decimal"/>
      <w:pStyle w:val="2"/>
      <w:lvlText w:val="%1.%2."/>
      <w:lvlJc w:val="left"/>
      <w:pPr>
        <w:tabs>
          <w:tab w:val="num" w:pos="1560"/>
        </w:tabs>
        <w:ind w:left="284" w:firstLine="709"/>
      </w:pPr>
      <w:rPr>
        <w:rFonts w:hint="default"/>
      </w:rPr>
    </w:lvl>
    <w:lvl w:ilvl="2">
      <w:start w:val="1"/>
      <w:numFmt w:val="decimal"/>
      <w:pStyle w:val="3"/>
      <w:lvlText w:val="%1.%2.%3."/>
      <w:lvlJc w:val="left"/>
      <w:pPr>
        <w:tabs>
          <w:tab w:val="num" w:pos="2411"/>
        </w:tabs>
        <w:ind w:left="993" w:firstLine="709"/>
      </w:pPr>
      <w:rPr>
        <w:rFonts w:hint="default"/>
      </w:rPr>
    </w:lvl>
    <w:lvl w:ilvl="3">
      <w:start w:val="1"/>
      <w:numFmt w:val="decimal"/>
      <w:lvlText w:val="%1.%2.%3.%4."/>
      <w:lvlJc w:val="left"/>
      <w:pPr>
        <w:tabs>
          <w:tab w:val="num" w:pos="3862"/>
        </w:tabs>
        <w:ind w:left="3430" w:hanging="648"/>
      </w:pPr>
      <w:rPr>
        <w:rFonts w:hint="default"/>
      </w:rPr>
    </w:lvl>
    <w:lvl w:ilvl="4">
      <w:start w:val="1"/>
      <w:numFmt w:val="decimal"/>
      <w:lvlText w:val="%1.%2.%3.%4.%5."/>
      <w:lvlJc w:val="left"/>
      <w:pPr>
        <w:tabs>
          <w:tab w:val="num" w:pos="4222"/>
        </w:tabs>
        <w:ind w:left="3934" w:hanging="792"/>
      </w:pPr>
      <w:rPr>
        <w:rFonts w:hint="default"/>
      </w:rPr>
    </w:lvl>
    <w:lvl w:ilvl="5">
      <w:start w:val="1"/>
      <w:numFmt w:val="decimal"/>
      <w:lvlText w:val="%1.%2.%3.%4.%5.%6."/>
      <w:lvlJc w:val="left"/>
      <w:pPr>
        <w:tabs>
          <w:tab w:val="num" w:pos="4942"/>
        </w:tabs>
        <w:ind w:left="4438" w:hanging="936"/>
      </w:pPr>
      <w:rPr>
        <w:rFonts w:hint="default"/>
      </w:rPr>
    </w:lvl>
    <w:lvl w:ilvl="6">
      <w:start w:val="1"/>
      <w:numFmt w:val="decimal"/>
      <w:lvlText w:val="%1.%2.%3.%4.%5.%6.%7."/>
      <w:lvlJc w:val="left"/>
      <w:pPr>
        <w:tabs>
          <w:tab w:val="num" w:pos="5302"/>
        </w:tabs>
        <w:ind w:left="4942" w:hanging="1080"/>
      </w:pPr>
      <w:rPr>
        <w:rFonts w:hint="default"/>
      </w:rPr>
    </w:lvl>
    <w:lvl w:ilvl="7">
      <w:start w:val="1"/>
      <w:numFmt w:val="decimal"/>
      <w:lvlText w:val="%1.%2.%3.%4.%5.%6.%7.%8."/>
      <w:lvlJc w:val="left"/>
      <w:pPr>
        <w:tabs>
          <w:tab w:val="num" w:pos="6022"/>
        </w:tabs>
        <w:ind w:left="5446" w:hanging="1224"/>
      </w:pPr>
      <w:rPr>
        <w:rFonts w:hint="default"/>
      </w:rPr>
    </w:lvl>
    <w:lvl w:ilvl="8">
      <w:start w:val="1"/>
      <w:numFmt w:val="decimal"/>
      <w:lvlText w:val="%1.%2.%3.%4.%5.%6.%7.%8.%9."/>
      <w:lvlJc w:val="left"/>
      <w:pPr>
        <w:tabs>
          <w:tab w:val="num" w:pos="6382"/>
        </w:tabs>
        <w:ind w:left="6022" w:hanging="1440"/>
      </w:pPr>
      <w:rPr>
        <w:rFonts w:hint="default"/>
      </w:rPr>
    </w:lvl>
  </w:abstractNum>
  <w:abstractNum w:abstractNumId="14" w15:restartNumberingAfterBreak="0">
    <w:nsid w:val="2F65764D"/>
    <w:multiLevelType w:val="multilevel"/>
    <w:tmpl w:val="50F8D234"/>
    <w:lvl w:ilvl="0">
      <w:start w:val="11"/>
      <w:numFmt w:val="decimal"/>
      <w:lvlText w:val="%1."/>
      <w:lvlJc w:val="left"/>
      <w:pPr>
        <w:ind w:left="480" w:hanging="480"/>
      </w:pPr>
      <w:rPr>
        <w:rFonts w:hint="default"/>
      </w:rPr>
    </w:lvl>
    <w:lvl w:ilvl="1">
      <w:start w:val="1"/>
      <w:numFmt w:val="decimal"/>
      <w:lvlText w:val="1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3C2663D"/>
    <w:multiLevelType w:val="multilevel"/>
    <w:tmpl w:val="79BA7828"/>
    <w:lvl w:ilvl="0">
      <w:start w:val="4"/>
      <w:numFmt w:val="decimal"/>
      <w:lvlText w:val="%1."/>
      <w:lvlJc w:val="left"/>
      <w:pPr>
        <w:tabs>
          <w:tab w:val="num" w:pos="3480"/>
        </w:tabs>
        <w:ind w:left="348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72F4007"/>
    <w:multiLevelType w:val="multilevel"/>
    <w:tmpl w:val="14CE980E"/>
    <w:lvl w:ilvl="0">
      <w:start w:val="7"/>
      <w:numFmt w:val="decimal"/>
      <w:lvlText w:val="%1"/>
      <w:lvlJc w:val="left"/>
      <w:pPr>
        <w:ind w:left="420" w:hanging="420"/>
      </w:pPr>
      <w:rPr>
        <w:rFonts w:eastAsia="Calibri" w:hint="default"/>
      </w:rPr>
    </w:lvl>
    <w:lvl w:ilvl="1">
      <w:start w:val="11"/>
      <w:numFmt w:val="decimal"/>
      <w:lvlText w:val="%1.%2"/>
      <w:lvlJc w:val="left"/>
      <w:pPr>
        <w:ind w:left="420" w:hanging="42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7"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424E6504"/>
    <w:multiLevelType w:val="hybridMultilevel"/>
    <w:tmpl w:val="4B44F9B0"/>
    <w:lvl w:ilvl="0" w:tplc="04190001">
      <w:start w:val="1"/>
      <w:numFmt w:val="bullet"/>
      <w:lvlText w:val=""/>
      <w:lvlJc w:val="left"/>
      <w:pPr>
        <w:ind w:left="1069" w:hanging="360"/>
      </w:pPr>
      <w:rPr>
        <w:rFonts w:ascii="Symbol" w:hAnsi="Symbol"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9" w15:restartNumberingAfterBreak="0">
    <w:nsid w:val="453B3858"/>
    <w:multiLevelType w:val="hybridMultilevel"/>
    <w:tmpl w:val="78C21E34"/>
    <w:lvl w:ilvl="0" w:tplc="645E0A4C">
      <w:start w:val="1"/>
      <w:numFmt w:val="decimal"/>
      <w:lvlText w:val="8.%1."/>
      <w:lvlJc w:val="left"/>
      <w:pPr>
        <w:ind w:left="1429" w:hanging="360"/>
      </w:pPr>
      <w:rPr>
        <w:rFonts w:ascii="Times New Roman" w:hAnsi="Times New Roman" w:cs="Times New Roman" w:hint="default"/>
        <w:b w:val="0"/>
        <w:i w:val="0"/>
        <w:sz w:val="22"/>
        <w:szCs w:val="22"/>
      </w:rPr>
    </w:lvl>
    <w:lvl w:ilvl="1" w:tplc="645E0A4C">
      <w:start w:val="1"/>
      <w:numFmt w:val="decimal"/>
      <w:lvlText w:val="8.%2."/>
      <w:lvlJc w:val="left"/>
      <w:pPr>
        <w:ind w:left="2149" w:hanging="360"/>
      </w:pPr>
      <w:rPr>
        <w:rFonts w:ascii="Times New Roman" w:hAnsi="Times New Roman" w:cs="Times New Roman" w:hint="default"/>
        <w:b w:val="0"/>
        <w:i w:val="0"/>
        <w:sz w:val="22"/>
        <w:szCs w:val="22"/>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46166A54"/>
    <w:multiLevelType w:val="hybridMultilevel"/>
    <w:tmpl w:val="EE0E123A"/>
    <w:lvl w:ilvl="0" w:tplc="04190017">
      <w:start w:val="1"/>
      <w:numFmt w:val="lowerLetter"/>
      <w:lvlText w:val="%1)"/>
      <w:lvlJc w:val="left"/>
      <w:pPr>
        <w:ind w:left="1429" w:hanging="360"/>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48082065"/>
    <w:multiLevelType w:val="multilevel"/>
    <w:tmpl w:val="B5A04E2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8B87C9D"/>
    <w:multiLevelType w:val="hybridMultilevel"/>
    <w:tmpl w:val="33F24B66"/>
    <w:lvl w:ilvl="0" w:tplc="04190017">
      <w:start w:val="1"/>
      <w:numFmt w:val="lowerLetter"/>
      <w:lvlText w:val="%1)"/>
      <w:lvlJc w:val="left"/>
      <w:pPr>
        <w:tabs>
          <w:tab w:val="num" w:pos="1211"/>
        </w:tabs>
        <w:ind w:left="1211"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50AC23C9"/>
    <w:multiLevelType w:val="hybridMultilevel"/>
    <w:tmpl w:val="3E6E64C8"/>
    <w:lvl w:ilvl="0" w:tplc="81B8F932">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5" w15:restartNumberingAfterBreak="0">
    <w:nsid w:val="5A746DD8"/>
    <w:multiLevelType w:val="multilevel"/>
    <w:tmpl w:val="B9FEF7C8"/>
    <w:lvl w:ilvl="0">
      <w:start w:val="1"/>
      <w:numFmt w:val="bullet"/>
      <w:lvlText w:val=""/>
      <w:lvlJc w:val="left"/>
      <w:pPr>
        <w:ind w:left="0" w:hanging="360"/>
      </w:pPr>
      <w:rPr>
        <w:rFonts w:ascii="Symbol" w:hAnsi="Symbol" w:hint="default"/>
      </w:rPr>
    </w:lvl>
    <w:lvl w:ilvl="1">
      <w:start w:val="1"/>
      <w:numFmt w:val="decimal"/>
      <w:isLgl/>
      <w:lvlText w:val="%1.%2."/>
      <w:lvlJc w:val="left"/>
      <w:pPr>
        <w:ind w:left="360" w:hanging="720"/>
      </w:pPr>
      <w:rPr>
        <w:b w:val="0"/>
      </w:rPr>
    </w:lvl>
    <w:lvl w:ilvl="2">
      <w:start w:val="1"/>
      <w:numFmt w:val="bullet"/>
      <w:lvlText w:val=""/>
      <w:lvlJc w:val="left"/>
      <w:pPr>
        <w:ind w:left="360" w:hanging="720"/>
      </w:pPr>
      <w:rPr>
        <w:rFonts w:ascii="Symbol" w:hAnsi="Symbol" w:hint="default"/>
      </w:rPr>
    </w:lvl>
    <w:lvl w:ilvl="3">
      <w:start w:val="1"/>
      <w:numFmt w:val="decimal"/>
      <w:isLgl/>
      <w:lvlText w:val="%1.%2.%3.%4."/>
      <w:lvlJc w:val="left"/>
      <w:pPr>
        <w:ind w:left="720" w:hanging="1080"/>
      </w:pPr>
    </w:lvl>
    <w:lvl w:ilvl="4">
      <w:start w:val="1"/>
      <w:numFmt w:val="decimal"/>
      <w:isLgl/>
      <w:lvlText w:val="%1.%2.%3.%4.%5."/>
      <w:lvlJc w:val="left"/>
      <w:pPr>
        <w:ind w:left="720" w:hanging="1080"/>
      </w:pPr>
    </w:lvl>
    <w:lvl w:ilvl="5">
      <w:start w:val="1"/>
      <w:numFmt w:val="decimal"/>
      <w:isLgl/>
      <w:lvlText w:val="%1.%2.%3.%4.%5.%6."/>
      <w:lvlJc w:val="left"/>
      <w:pPr>
        <w:ind w:left="1080" w:hanging="1440"/>
      </w:pPr>
    </w:lvl>
    <w:lvl w:ilvl="6">
      <w:start w:val="1"/>
      <w:numFmt w:val="decimal"/>
      <w:isLgl/>
      <w:lvlText w:val="%1.%2.%3.%4.%5.%6.%7."/>
      <w:lvlJc w:val="left"/>
      <w:pPr>
        <w:ind w:left="1080" w:hanging="1440"/>
      </w:pPr>
    </w:lvl>
    <w:lvl w:ilvl="7">
      <w:start w:val="1"/>
      <w:numFmt w:val="decimal"/>
      <w:isLgl/>
      <w:lvlText w:val="%1.%2.%3.%4.%5.%6.%7.%8."/>
      <w:lvlJc w:val="left"/>
      <w:pPr>
        <w:ind w:left="1440" w:hanging="1800"/>
      </w:pPr>
    </w:lvl>
    <w:lvl w:ilvl="8">
      <w:start w:val="1"/>
      <w:numFmt w:val="decimal"/>
      <w:isLgl/>
      <w:lvlText w:val="%1.%2.%3.%4.%5.%6.%7.%8.%9."/>
      <w:lvlJc w:val="left"/>
      <w:pPr>
        <w:ind w:left="1800" w:hanging="2160"/>
      </w:pPr>
    </w:lvl>
  </w:abstractNum>
  <w:abstractNum w:abstractNumId="26" w15:restartNumberingAfterBreak="0">
    <w:nsid w:val="5F517ADE"/>
    <w:multiLevelType w:val="multilevel"/>
    <w:tmpl w:val="D5B4EDF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BBE2F33"/>
    <w:multiLevelType w:val="hybridMultilevel"/>
    <w:tmpl w:val="DEA859C8"/>
    <w:lvl w:ilvl="0" w:tplc="04190001">
      <w:start w:val="1"/>
      <w:numFmt w:val="bullet"/>
      <w:lvlText w:val=""/>
      <w:lvlJc w:val="left"/>
      <w:pPr>
        <w:ind w:left="1069" w:hanging="360"/>
      </w:pPr>
      <w:rPr>
        <w:rFonts w:ascii="Symbol" w:hAnsi="Symbol"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8" w15:restartNumberingAfterBreak="0">
    <w:nsid w:val="720E5F79"/>
    <w:multiLevelType w:val="hybridMultilevel"/>
    <w:tmpl w:val="E390AAFA"/>
    <w:lvl w:ilvl="0" w:tplc="9F888AD0">
      <w:start w:val="1"/>
      <w:numFmt w:val="bullet"/>
      <w:lvlText w:val="−"/>
      <w:lvlJc w:val="left"/>
      <w:pPr>
        <w:ind w:left="72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72FB4AA3"/>
    <w:multiLevelType w:val="multilevel"/>
    <w:tmpl w:val="9AE86736"/>
    <w:lvl w:ilvl="0">
      <w:start w:val="1"/>
      <w:numFmt w:val="decimal"/>
      <w:lvlText w:val="%1."/>
      <w:lvlJc w:val="left"/>
      <w:pPr>
        <w:ind w:left="720" w:hanging="360"/>
      </w:pPr>
      <w:rPr>
        <w:rFonts w:hint="default"/>
        <w:b/>
        <w:color w:val="000000" w:themeColor="text1"/>
        <w:sz w:val="22"/>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74384861"/>
    <w:multiLevelType w:val="multilevel"/>
    <w:tmpl w:val="FA261D10"/>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75AB7303"/>
    <w:multiLevelType w:val="multilevel"/>
    <w:tmpl w:val="4BCC351A"/>
    <w:lvl w:ilvl="0">
      <w:start w:val="1"/>
      <w:numFmt w:val="decimal"/>
      <w:pStyle w:val="Style2"/>
      <w:lvlText w:val="%1."/>
      <w:lvlJc w:val="left"/>
      <w:pPr>
        <w:ind w:left="3905" w:hanging="360"/>
      </w:pPr>
    </w:lvl>
    <w:lvl w:ilvl="1">
      <w:start w:val="1"/>
      <w:numFmt w:val="decimal"/>
      <w:pStyle w:val="Style3"/>
      <w:isLgl/>
      <w:lvlText w:val="%1.%2."/>
      <w:lvlJc w:val="left"/>
      <w:pPr>
        <w:ind w:left="9149" w:hanging="360"/>
      </w:pPr>
      <w:rPr>
        <w:b w:val="0"/>
        <w:i w:val="0"/>
        <w:color w:val="auto"/>
      </w:rPr>
    </w:lvl>
    <w:lvl w:ilvl="2">
      <w:start w:val="1"/>
      <w:numFmt w:val="decimal"/>
      <w:pStyle w:val="Style5"/>
      <w:isLgl/>
      <w:lvlText w:val="%1.%2.%3."/>
      <w:lvlJc w:val="left"/>
      <w:pPr>
        <w:ind w:left="1080" w:hanging="720"/>
      </w:pPr>
      <w:rPr>
        <w:i w:val="0"/>
        <w:color w:val="auto"/>
      </w:r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32" w15:restartNumberingAfterBreak="0">
    <w:nsid w:val="76B54BDC"/>
    <w:multiLevelType w:val="multilevel"/>
    <w:tmpl w:val="512A4FA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245"/>
        </w:tabs>
        <w:ind w:left="1245" w:hanging="1245"/>
      </w:pPr>
      <w:rPr>
        <w:rFonts w:hint="default"/>
        <w:sz w:val="24"/>
        <w:szCs w:val="24"/>
      </w:rPr>
    </w:lvl>
    <w:lvl w:ilvl="2">
      <w:start w:val="1"/>
      <w:numFmt w:val="decimal"/>
      <w:isLgl/>
      <w:lvlText w:val="%1.%2.%3."/>
      <w:lvlJc w:val="left"/>
      <w:pPr>
        <w:tabs>
          <w:tab w:val="num" w:pos="2301"/>
        </w:tabs>
        <w:ind w:left="2301" w:hanging="1245"/>
      </w:pPr>
      <w:rPr>
        <w:rFonts w:hint="default"/>
      </w:rPr>
    </w:lvl>
    <w:lvl w:ilvl="3">
      <w:start w:val="1"/>
      <w:numFmt w:val="decimal"/>
      <w:isLgl/>
      <w:lvlText w:val="%1.%2.%3.%4."/>
      <w:lvlJc w:val="left"/>
      <w:pPr>
        <w:tabs>
          <w:tab w:val="num" w:pos="2649"/>
        </w:tabs>
        <w:ind w:left="2649" w:hanging="1245"/>
      </w:pPr>
      <w:rPr>
        <w:rFonts w:hint="default"/>
      </w:rPr>
    </w:lvl>
    <w:lvl w:ilvl="4">
      <w:start w:val="1"/>
      <w:numFmt w:val="decimal"/>
      <w:isLgl/>
      <w:lvlText w:val="%1.%2.%3.%4.%5."/>
      <w:lvlJc w:val="left"/>
      <w:pPr>
        <w:tabs>
          <w:tab w:val="num" w:pos="2997"/>
        </w:tabs>
        <w:ind w:left="2997" w:hanging="1245"/>
      </w:pPr>
      <w:rPr>
        <w:rFonts w:hint="default"/>
      </w:rPr>
    </w:lvl>
    <w:lvl w:ilvl="5">
      <w:start w:val="1"/>
      <w:numFmt w:val="decimal"/>
      <w:isLgl/>
      <w:lvlText w:val="%1.%2.%3.%4.%5.%6."/>
      <w:lvlJc w:val="left"/>
      <w:pPr>
        <w:tabs>
          <w:tab w:val="num" w:pos="3345"/>
        </w:tabs>
        <w:ind w:left="3345" w:hanging="1245"/>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33" w15:restartNumberingAfterBreak="0">
    <w:nsid w:val="77A41ED4"/>
    <w:multiLevelType w:val="multilevel"/>
    <w:tmpl w:val="C50ABA04"/>
    <w:lvl w:ilvl="0">
      <w:start w:val="12"/>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4" w15:restartNumberingAfterBreak="0">
    <w:nsid w:val="79B4358C"/>
    <w:multiLevelType w:val="hybridMultilevel"/>
    <w:tmpl w:val="FDC4D502"/>
    <w:lvl w:ilvl="0" w:tplc="BD422EB4">
      <w:start w:val="1"/>
      <w:numFmt w:val="decimal"/>
      <w:lvlText w:val="11.%1."/>
      <w:lvlJc w:val="left"/>
      <w:pPr>
        <w:tabs>
          <w:tab w:val="num" w:pos="680"/>
        </w:tabs>
        <w:ind w:left="0" w:firstLine="680"/>
      </w:pPr>
      <w:rPr>
        <w:rFonts w:ascii="Times New Roman" w:hAnsi="Times New Roman" w:cs="Times New Roman" w:hint="default"/>
        <w:b w:val="0"/>
        <w:i w:val="0"/>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7DC52F82"/>
    <w:multiLevelType w:val="hybridMultilevel"/>
    <w:tmpl w:val="9A08C29E"/>
    <w:lvl w:ilvl="0" w:tplc="81B8F9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6" w15:restartNumberingAfterBreak="0">
    <w:nsid w:val="7E137588"/>
    <w:multiLevelType w:val="hybridMultilevel"/>
    <w:tmpl w:val="532A080C"/>
    <w:lvl w:ilvl="0" w:tplc="CAEEBF9C">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2"/>
  </w:num>
  <w:num w:numId="2">
    <w:abstractNumId w:val="8"/>
  </w:num>
  <w:num w:numId="3">
    <w:abstractNumId w:val="15"/>
  </w:num>
  <w:num w:numId="4">
    <w:abstractNumId w:val="36"/>
  </w:num>
  <w:num w:numId="5">
    <w:abstractNumId w:val="12"/>
  </w:num>
  <w:num w:numId="6">
    <w:abstractNumId w:val="20"/>
  </w:num>
  <w:num w:numId="7">
    <w:abstractNumId w:val="7"/>
  </w:num>
  <w:num w:numId="8">
    <w:abstractNumId w:val="14"/>
  </w:num>
  <w:num w:numId="9">
    <w:abstractNumId w:val="23"/>
  </w:num>
  <w:num w:numId="10">
    <w:abstractNumId w:val="13"/>
  </w:num>
  <w:num w:numId="11">
    <w:abstractNumId w:val="5"/>
  </w:num>
  <w:num w:numId="12">
    <w:abstractNumId w:val="3"/>
  </w:num>
  <w:num w:numId="1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5"/>
  </w:num>
  <w:num w:numId="17">
    <w:abstractNumId w:val="24"/>
  </w:num>
  <w:num w:numId="18">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num>
  <w:num w:numId="20">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27"/>
  </w:num>
  <w:num w:numId="24">
    <w:abstractNumId w:val="25"/>
  </w:num>
  <w:num w:numId="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31"/>
  </w:num>
  <w:num w:numId="28">
    <w:abstractNumId w:val="17"/>
  </w:num>
  <w:num w:numId="29">
    <w:abstractNumId w:val="21"/>
  </w:num>
  <w:num w:numId="30">
    <w:abstractNumId w:val="22"/>
  </w:num>
  <w:num w:numId="31">
    <w:abstractNumId w:val="19"/>
  </w:num>
  <w:num w:numId="32">
    <w:abstractNumId w:val="34"/>
  </w:num>
  <w:num w:numId="33">
    <w:abstractNumId w:val="10"/>
  </w:num>
  <w:num w:numId="34">
    <w:abstractNumId w:val="26"/>
  </w:num>
  <w:num w:numId="35">
    <w:abstractNumId w:val="1"/>
  </w:num>
  <w:num w:numId="36">
    <w:abstractNumId w:val="29"/>
  </w:num>
  <w:num w:numId="37">
    <w:abstractNumId w:val="0"/>
  </w:num>
  <w:num w:numId="38">
    <w:abstractNumId w:val="16"/>
  </w:num>
  <w:num w:numId="39">
    <w:abstractNumId w:val="33"/>
  </w:num>
  <w:num w:numId="40">
    <w:abstractNumId w:val="9"/>
  </w:num>
  <w:num w:numId="41">
    <w:abstractNumId w:val="6"/>
  </w:num>
  <w:num w:numId="42">
    <w:abstractNumId w:val="2"/>
  </w:num>
  <w:num w:numId="43">
    <w:abstractNumId w:val="11"/>
  </w:num>
  <w:num w:numId="44">
    <w:abstractNumId w:val="3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Попкова Кира Юрьевна">
    <w15:presenceInfo w15:providerId="AD" w15:userId="S-1-5-21-2178806767-3444995154-3884471642-428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069E"/>
    <w:rsid w:val="000116F9"/>
    <w:rsid w:val="00012AC7"/>
    <w:rsid w:val="0001527B"/>
    <w:rsid w:val="00017277"/>
    <w:rsid w:val="00021714"/>
    <w:rsid w:val="00025240"/>
    <w:rsid w:val="00026915"/>
    <w:rsid w:val="000448A2"/>
    <w:rsid w:val="0005534B"/>
    <w:rsid w:val="000579BA"/>
    <w:rsid w:val="00065D64"/>
    <w:rsid w:val="00083F68"/>
    <w:rsid w:val="0008419E"/>
    <w:rsid w:val="0009251C"/>
    <w:rsid w:val="00095F99"/>
    <w:rsid w:val="000964E6"/>
    <w:rsid w:val="000C6CF7"/>
    <w:rsid w:val="000D1A26"/>
    <w:rsid w:val="000D2564"/>
    <w:rsid w:val="000D6FED"/>
    <w:rsid w:val="000E2022"/>
    <w:rsid w:val="000E3121"/>
    <w:rsid w:val="000E3719"/>
    <w:rsid w:val="000E4CEE"/>
    <w:rsid w:val="000E6F00"/>
    <w:rsid w:val="000F2460"/>
    <w:rsid w:val="000F5517"/>
    <w:rsid w:val="00125405"/>
    <w:rsid w:val="00127B26"/>
    <w:rsid w:val="001325F9"/>
    <w:rsid w:val="0013603F"/>
    <w:rsid w:val="00144F38"/>
    <w:rsid w:val="00150DF1"/>
    <w:rsid w:val="001535B4"/>
    <w:rsid w:val="00156079"/>
    <w:rsid w:val="00163724"/>
    <w:rsid w:val="00165CF8"/>
    <w:rsid w:val="00185985"/>
    <w:rsid w:val="001A203B"/>
    <w:rsid w:val="001B0E86"/>
    <w:rsid w:val="001B4B9D"/>
    <w:rsid w:val="001B62F5"/>
    <w:rsid w:val="001D11C6"/>
    <w:rsid w:val="001D239C"/>
    <w:rsid w:val="001D51FC"/>
    <w:rsid w:val="001E7D2D"/>
    <w:rsid w:val="001F069E"/>
    <w:rsid w:val="001F3E13"/>
    <w:rsid w:val="00204A2E"/>
    <w:rsid w:val="00215348"/>
    <w:rsid w:val="002325D6"/>
    <w:rsid w:val="002377E3"/>
    <w:rsid w:val="00240002"/>
    <w:rsid w:val="0024202A"/>
    <w:rsid w:val="00243AA3"/>
    <w:rsid w:val="002457B4"/>
    <w:rsid w:val="00245B1E"/>
    <w:rsid w:val="002464F8"/>
    <w:rsid w:val="00247749"/>
    <w:rsid w:val="00266B71"/>
    <w:rsid w:val="00271550"/>
    <w:rsid w:val="0027533C"/>
    <w:rsid w:val="002777C8"/>
    <w:rsid w:val="00284EFC"/>
    <w:rsid w:val="002935D0"/>
    <w:rsid w:val="00297831"/>
    <w:rsid w:val="002A0E34"/>
    <w:rsid w:val="002A31FF"/>
    <w:rsid w:val="002A59F0"/>
    <w:rsid w:val="002B4F74"/>
    <w:rsid w:val="002B512F"/>
    <w:rsid w:val="002B57CF"/>
    <w:rsid w:val="002C3DCD"/>
    <w:rsid w:val="002C3F8B"/>
    <w:rsid w:val="002C5B80"/>
    <w:rsid w:val="002C7597"/>
    <w:rsid w:val="002D0409"/>
    <w:rsid w:val="002D7513"/>
    <w:rsid w:val="002E3C3C"/>
    <w:rsid w:val="002E5C17"/>
    <w:rsid w:val="002F378B"/>
    <w:rsid w:val="002F3AB8"/>
    <w:rsid w:val="00301C4C"/>
    <w:rsid w:val="003112A3"/>
    <w:rsid w:val="00324D09"/>
    <w:rsid w:val="00334759"/>
    <w:rsid w:val="003511F7"/>
    <w:rsid w:val="00352269"/>
    <w:rsid w:val="00361FDA"/>
    <w:rsid w:val="0037366B"/>
    <w:rsid w:val="00373898"/>
    <w:rsid w:val="00377E04"/>
    <w:rsid w:val="00381631"/>
    <w:rsid w:val="00392EDA"/>
    <w:rsid w:val="00396C84"/>
    <w:rsid w:val="003B43AB"/>
    <w:rsid w:val="003C728D"/>
    <w:rsid w:val="003D16F3"/>
    <w:rsid w:val="003D58E2"/>
    <w:rsid w:val="003D7F44"/>
    <w:rsid w:val="003E08E7"/>
    <w:rsid w:val="003F510A"/>
    <w:rsid w:val="004067F6"/>
    <w:rsid w:val="004169BC"/>
    <w:rsid w:val="004222DE"/>
    <w:rsid w:val="00424530"/>
    <w:rsid w:val="0042646E"/>
    <w:rsid w:val="004316BA"/>
    <w:rsid w:val="0043439A"/>
    <w:rsid w:val="004411BF"/>
    <w:rsid w:val="00441C17"/>
    <w:rsid w:val="00442D32"/>
    <w:rsid w:val="00444779"/>
    <w:rsid w:val="004535C5"/>
    <w:rsid w:val="00457C6E"/>
    <w:rsid w:val="00470501"/>
    <w:rsid w:val="004767EA"/>
    <w:rsid w:val="00486C46"/>
    <w:rsid w:val="004905A0"/>
    <w:rsid w:val="00491DD1"/>
    <w:rsid w:val="004A0802"/>
    <w:rsid w:val="004A43D9"/>
    <w:rsid w:val="004A5900"/>
    <w:rsid w:val="004B16AC"/>
    <w:rsid w:val="004B5405"/>
    <w:rsid w:val="004B7702"/>
    <w:rsid w:val="004C59F5"/>
    <w:rsid w:val="004D409B"/>
    <w:rsid w:val="004D7825"/>
    <w:rsid w:val="00501087"/>
    <w:rsid w:val="005075BE"/>
    <w:rsid w:val="005116C5"/>
    <w:rsid w:val="00515256"/>
    <w:rsid w:val="00515B98"/>
    <w:rsid w:val="00517BF7"/>
    <w:rsid w:val="00533F9D"/>
    <w:rsid w:val="00535FE1"/>
    <w:rsid w:val="00536360"/>
    <w:rsid w:val="00541EA4"/>
    <w:rsid w:val="0054288B"/>
    <w:rsid w:val="00544385"/>
    <w:rsid w:val="00553C0D"/>
    <w:rsid w:val="00567435"/>
    <w:rsid w:val="005679AE"/>
    <w:rsid w:val="00584221"/>
    <w:rsid w:val="00590F46"/>
    <w:rsid w:val="005A19DD"/>
    <w:rsid w:val="005A1D85"/>
    <w:rsid w:val="005A41CE"/>
    <w:rsid w:val="005A54E8"/>
    <w:rsid w:val="005A7A9B"/>
    <w:rsid w:val="005B1E49"/>
    <w:rsid w:val="005B4F8F"/>
    <w:rsid w:val="005B7957"/>
    <w:rsid w:val="005D1A86"/>
    <w:rsid w:val="005D73C7"/>
    <w:rsid w:val="005D7B75"/>
    <w:rsid w:val="005E033D"/>
    <w:rsid w:val="005E4951"/>
    <w:rsid w:val="005E509A"/>
    <w:rsid w:val="005F65DE"/>
    <w:rsid w:val="006015E4"/>
    <w:rsid w:val="00604C3B"/>
    <w:rsid w:val="00607094"/>
    <w:rsid w:val="0061393E"/>
    <w:rsid w:val="00617D35"/>
    <w:rsid w:val="00623016"/>
    <w:rsid w:val="006249AE"/>
    <w:rsid w:val="00632BA5"/>
    <w:rsid w:val="006338FB"/>
    <w:rsid w:val="00636723"/>
    <w:rsid w:val="00646271"/>
    <w:rsid w:val="006479C9"/>
    <w:rsid w:val="00660163"/>
    <w:rsid w:val="006620B9"/>
    <w:rsid w:val="00666080"/>
    <w:rsid w:val="006801C2"/>
    <w:rsid w:val="006B0BF6"/>
    <w:rsid w:val="006B3C44"/>
    <w:rsid w:val="006B3E08"/>
    <w:rsid w:val="006B4423"/>
    <w:rsid w:val="006B5A0F"/>
    <w:rsid w:val="006B7B83"/>
    <w:rsid w:val="006D3651"/>
    <w:rsid w:val="006D4379"/>
    <w:rsid w:val="006D4708"/>
    <w:rsid w:val="006E2496"/>
    <w:rsid w:val="006E2A01"/>
    <w:rsid w:val="006E4E23"/>
    <w:rsid w:val="00706335"/>
    <w:rsid w:val="00706F97"/>
    <w:rsid w:val="0071186A"/>
    <w:rsid w:val="007139AA"/>
    <w:rsid w:val="0071786F"/>
    <w:rsid w:val="00721566"/>
    <w:rsid w:val="00722904"/>
    <w:rsid w:val="00737EEF"/>
    <w:rsid w:val="007435FC"/>
    <w:rsid w:val="007572CB"/>
    <w:rsid w:val="007659FE"/>
    <w:rsid w:val="0077453F"/>
    <w:rsid w:val="00777BFB"/>
    <w:rsid w:val="00787E55"/>
    <w:rsid w:val="007931C7"/>
    <w:rsid w:val="00797AB5"/>
    <w:rsid w:val="007A4CA4"/>
    <w:rsid w:val="007C0AD3"/>
    <w:rsid w:val="007D1A59"/>
    <w:rsid w:val="007E20F3"/>
    <w:rsid w:val="007F0895"/>
    <w:rsid w:val="007F2A52"/>
    <w:rsid w:val="00812046"/>
    <w:rsid w:val="00823C9A"/>
    <w:rsid w:val="00833894"/>
    <w:rsid w:val="0083791D"/>
    <w:rsid w:val="00843B1B"/>
    <w:rsid w:val="008470E1"/>
    <w:rsid w:val="00853C8D"/>
    <w:rsid w:val="00855388"/>
    <w:rsid w:val="00861C70"/>
    <w:rsid w:val="008709A3"/>
    <w:rsid w:val="00873DB1"/>
    <w:rsid w:val="00880823"/>
    <w:rsid w:val="008A1501"/>
    <w:rsid w:val="008A461F"/>
    <w:rsid w:val="008A4D20"/>
    <w:rsid w:val="008A6B76"/>
    <w:rsid w:val="008A7185"/>
    <w:rsid w:val="008B2656"/>
    <w:rsid w:val="008C175F"/>
    <w:rsid w:val="008C6CCA"/>
    <w:rsid w:val="008C7F95"/>
    <w:rsid w:val="008E2C93"/>
    <w:rsid w:val="008F402B"/>
    <w:rsid w:val="008F4741"/>
    <w:rsid w:val="009242C5"/>
    <w:rsid w:val="00926B89"/>
    <w:rsid w:val="00926E02"/>
    <w:rsid w:val="00937206"/>
    <w:rsid w:val="00940636"/>
    <w:rsid w:val="00940DEE"/>
    <w:rsid w:val="009426E9"/>
    <w:rsid w:val="009454B2"/>
    <w:rsid w:val="009537E5"/>
    <w:rsid w:val="00954806"/>
    <w:rsid w:val="009562F3"/>
    <w:rsid w:val="009615B3"/>
    <w:rsid w:val="009728DE"/>
    <w:rsid w:val="0097605D"/>
    <w:rsid w:val="009829F1"/>
    <w:rsid w:val="009A1928"/>
    <w:rsid w:val="009D69E1"/>
    <w:rsid w:val="009E0D1A"/>
    <w:rsid w:val="009E1582"/>
    <w:rsid w:val="009E34AF"/>
    <w:rsid w:val="009F3CCC"/>
    <w:rsid w:val="009F47B7"/>
    <w:rsid w:val="009F4DF7"/>
    <w:rsid w:val="00A002EF"/>
    <w:rsid w:val="00A01433"/>
    <w:rsid w:val="00A17ED7"/>
    <w:rsid w:val="00A221B5"/>
    <w:rsid w:val="00A321FF"/>
    <w:rsid w:val="00A34438"/>
    <w:rsid w:val="00A351FA"/>
    <w:rsid w:val="00A41B89"/>
    <w:rsid w:val="00A426D1"/>
    <w:rsid w:val="00A522F0"/>
    <w:rsid w:val="00A87991"/>
    <w:rsid w:val="00A97BFC"/>
    <w:rsid w:val="00AA7DEA"/>
    <w:rsid w:val="00AA7FB8"/>
    <w:rsid w:val="00AC65E4"/>
    <w:rsid w:val="00AC7542"/>
    <w:rsid w:val="00AD13E0"/>
    <w:rsid w:val="00AD20D6"/>
    <w:rsid w:val="00AE200E"/>
    <w:rsid w:val="00AE5A92"/>
    <w:rsid w:val="00AE7BB1"/>
    <w:rsid w:val="00AF487F"/>
    <w:rsid w:val="00AF5B26"/>
    <w:rsid w:val="00B02563"/>
    <w:rsid w:val="00B03299"/>
    <w:rsid w:val="00B04350"/>
    <w:rsid w:val="00B10C94"/>
    <w:rsid w:val="00B11DC4"/>
    <w:rsid w:val="00B15496"/>
    <w:rsid w:val="00B17AAC"/>
    <w:rsid w:val="00B20AC5"/>
    <w:rsid w:val="00B316C5"/>
    <w:rsid w:val="00B32493"/>
    <w:rsid w:val="00B4549E"/>
    <w:rsid w:val="00B56536"/>
    <w:rsid w:val="00B568C2"/>
    <w:rsid w:val="00B6204E"/>
    <w:rsid w:val="00B630D2"/>
    <w:rsid w:val="00B66DD7"/>
    <w:rsid w:val="00B6732B"/>
    <w:rsid w:val="00B67CA7"/>
    <w:rsid w:val="00B75A27"/>
    <w:rsid w:val="00B81FB8"/>
    <w:rsid w:val="00B8697C"/>
    <w:rsid w:val="00B916D0"/>
    <w:rsid w:val="00B91B68"/>
    <w:rsid w:val="00B94F9D"/>
    <w:rsid w:val="00B9697B"/>
    <w:rsid w:val="00BA01E0"/>
    <w:rsid w:val="00BA0F97"/>
    <w:rsid w:val="00BA44F5"/>
    <w:rsid w:val="00BA5220"/>
    <w:rsid w:val="00BB1CC1"/>
    <w:rsid w:val="00BB3B75"/>
    <w:rsid w:val="00BB3E8C"/>
    <w:rsid w:val="00BB5EF7"/>
    <w:rsid w:val="00BB735B"/>
    <w:rsid w:val="00BC6F2E"/>
    <w:rsid w:val="00BC79B9"/>
    <w:rsid w:val="00BD56AE"/>
    <w:rsid w:val="00BE3328"/>
    <w:rsid w:val="00BE35E5"/>
    <w:rsid w:val="00BE5567"/>
    <w:rsid w:val="00BE6577"/>
    <w:rsid w:val="00C00C08"/>
    <w:rsid w:val="00C016DC"/>
    <w:rsid w:val="00C06129"/>
    <w:rsid w:val="00C14AF7"/>
    <w:rsid w:val="00C21E3B"/>
    <w:rsid w:val="00C27CE7"/>
    <w:rsid w:val="00C36563"/>
    <w:rsid w:val="00C55DD3"/>
    <w:rsid w:val="00C7026B"/>
    <w:rsid w:val="00C713E9"/>
    <w:rsid w:val="00C74364"/>
    <w:rsid w:val="00C75554"/>
    <w:rsid w:val="00C76100"/>
    <w:rsid w:val="00C802BE"/>
    <w:rsid w:val="00C83B25"/>
    <w:rsid w:val="00C86C88"/>
    <w:rsid w:val="00C90A36"/>
    <w:rsid w:val="00C91964"/>
    <w:rsid w:val="00C92222"/>
    <w:rsid w:val="00C932D0"/>
    <w:rsid w:val="00CB2128"/>
    <w:rsid w:val="00CB3077"/>
    <w:rsid w:val="00CE043D"/>
    <w:rsid w:val="00CE58F5"/>
    <w:rsid w:val="00CE72D1"/>
    <w:rsid w:val="00CF26DF"/>
    <w:rsid w:val="00CF270B"/>
    <w:rsid w:val="00CF56F2"/>
    <w:rsid w:val="00D14DAA"/>
    <w:rsid w:val="00D16B43"/>
    <w:rsid w:val="00D16D96"/>
    <w:rsid w:val="00D21A5E"/>
    <w:rsid w:val="00D23961"/>
    <w:rsid w:val="00D33FA8"/>
    <w:rsid w:val="00D35DB4"/>
    <w:rsid w:val="00D5232C"/>
    <w:rsid w:val="00D54987"/>
    <w:rsid w:val="00D55533"/>
    <w:rsid w:val="00D55808"/>
    <w:rsid w:val="00D57CD6"/>
    <w:rsid w:val="00D61F3B"/>
    <w:rsid w:val="00D62324"/>
    <w:rsid w:val="00D67D87"/>
    <w:rsid w:val="00D7231E"/>
    <w:rsid w:val="00D74ADE"/>
    <w:rsid w:val="00D80ECD"/>
    <w:rsid w:val="00D80F81"/>
    <w:rsid w:val="00D82476"/>
    <w:rsid w:val="00D82715"/>
    <w:rsid w:val="00D92AC0"/>
    <w:rsid w:val="00DA2630"/>
    <w:rsid w:val="00DA5FD0"/>
    <w:rsid w:val="00DF14E6"/>
    <w:rsid w:val="00DF6E47"/>
    <w:rsid w:val="00E1781F"/>
    <w:rsid w:val="00E22E1D"/>
    <w:rsid w:val="00E23636"/>
    <w:rsid w:val="00E240EC"/>
    <w:rsid w:val="00E271BB"/>
    <w:rsid w:val="00E315FF"/>
    <w:rsid w:val="00E35626"/>
    <w:rsid w:val="00E36F32"/>
    <w:rsid w:val="00E412FE"/>
    <w:rsid w:val="00E42893"/>
    <w:rsid w:val="00E47AE6"/>
    <w:rsid w:val="00E65904"/>
    <w:rsid w:val="00E70B61"/>
    <w:rsid w:val="00E721F4"/>
    <w:rsid w:val="00E7726C"/>
    <w:rsid w:val="00E80D07"/>
    <w:rsid w:val="00E83C60"/>
    <w:rsid w:val="00E92F98"/>
    <w:rsid w:val="00E945DF"/>
    <w:rsid w:val="00E9600C"/>
    <w:rsid w:val="00EA3B8E"/>
    <w:rsid w:val="00EC0D2F"/>
    <w:rsid w:val="00EC1367"/>
    <w:rsid w:val="00ED0FAB"/>
    <w:rsid w:val="00ED135F"/>
    <w:rsid w:val="00ED42C2"/>
    <w:rsid w:val="00EE01D3"/>
    <w:rsid w:val="00EE124C"/>
    <w:rsid w:val="00EE2CC8"/>
    <w:rsid w:val="00EE6DCE"/>
    <w:rsid w:val="00EF7830"/>
    <w:rsid w:val="00F06D86"/>
    <w:rsid w:val="00F07335"/>
    <w:rsid w:val="00F124DC"/>
    <w:rsid w:val="00F13D08"/>
    <w:rsid w:val="00F218C0"/>
    <w:rsid w:val="00F30BB3"/>
    <w:rsid w:val="00F31F66"/>
    <w:rsid w:val="00F4052A"/>
    <w:rsid w:val="00F42CDB"/>
    <w:rsid w:val="00F46000"/>
    <w:rsid w:val="00F57DF5"/>
    <w:rsid w:val="00F71344"/>
    <w:rsid w:val="00F76B36"/>
    <w:rsid w:val="00F86194"/>
    <w:rsid w:val="00F8784E"/>
    <w:rsid w:val="00F87FCE"/>
    <w:rsid w:val="00F904D6"/>
    <w:rsid w:val="00FA44E5"/>
    <w:rsid w:val="00FB10DE"/>
    <w:rsid w:val="00FB2C7E"/>
    <w:rsid w:val="00FC5A44"/>
    <w:rsid w:val="00FD64A4"/>
    <w:rsid w:val="00FE120D"/>
    <w:rsid w:val="00FE1849"/>
    <w:rsid w:val="00FF2248"/>
    <w:rsid w:val="00FF4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340C4E"/>
  <w15:chartTrackingRefBased/>
  <w15:docId w15:val="{4575C4CD-32D1-4300-9FB7-0127E7CA2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85985"/>
    <w:pPr>
      <w:widowControl w:val="0"/>
      <w:autoSpaceDE w:val="0"/>
      <w:autoSpaceDN w:val="0"/>
      <w:adjustRightInd w:val="0"/>
    </w:pPr>
    <w:rPr>
      <w:rFonts w:ascii="Times New Roman" w:eastAsia="Times New Roman" w:hAnsi="Times New Roman"/>
      <w:sz w:val="24"/>
      <w:szCs w:val="24"/>
    </w:rPr>
  </w:style>
  <w:style w:type="paragraph" w:styleId="10">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
    <w:next w:val="a"/>
    <w:link w:val="11"/>
    <w:uiPriority w:val="9"/>
    <w:qFormat/>
    <w:rsid w:val="001F069E"/>
    <w:pPr>
      <w:keepNext/>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uiPriority w:val="9"/>
    <w:rsid w:val="001F069E"/>
    <w:rPr>
      <w:rFonts w:ascii="Calibri Light" w:eastAsia="Times New Roman" w:hAnsi="Calibri Light" w:cs="Times New Roman"/>
      <w:color w:val="2E74B5"/>
      <w:sz w:val="32"/>
      <w:szCs w:val="32"/>
      <w:lang w:eastAsia="ru-RU"/>
    </w:r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0"/>
    <w:uiPriority w:val="9"/>
    <w:locked/>
    <w:rsid w:val="001F069E"/>
    <w:rPr>
      <w:rFonts w:ascii="Arial" w:eastAsia="Times New Roman" w:hAnsi="Arial" w:cs="Times New Roman"/>
      <w:b/>
      <w:bCs/>
      <w:kern w:val="32"/>
      <w:sz w:val="32"/>
      <w:szCs w:val="32"/>
      <w:lang w:eastAsia="ru-RU"/>
    </w:rPr>
  </w:style>
  <w:style w:type="paragraph" w:customStyle="1" w:styleId="13">
    <w:name w:val="Заголовок1"/>
    <w:basedOn w:val="a"/>
    <w:link w:val="a3"/>
    <w:uiPriority w:val="99"/>
    <w:qFormat/>
    <w:rsid w:val="001F069E"/>
    <w:pPr>
      <w:widowControl/>
      <w:autoSpaceDE/>
      <w:autoSpaceDN/>
      <w:adjustRightInd/>
      <w:jc w:val="center"/>
    </w:pPr>
    <w:rPr>
      <w:b/>
    </w:rPr>
  </w:style>
  <w:style w:type="character" w:customStyle="1" w:styleId="a3">
    <w:name w:val="Заголовок Знак"/>
    <w:link w:val="13"/>
    <w:uiPriority w:val="99"/>
    <w:rsid w:val="001F069E"/>
    <w:rPr>
      <w:rFonts w:ascii="Times New Roman" w:eastAsia="Times New Roman" w:hAnsi="Times New Roman" w:cs="Times New Roman"/>
      <w:b/>
      <w:sz w:val="24"/>
      <w:szCs w:val="24"/>
      <w:lang w:eastAsia="ru-RU"/>
    </w:rPr>
  </w:style>
  <w:style w:type="paragraph" w:styleId="a4">
    <w:name w:val="Body Text"/>
    <w:basedOn w:val="a"/>
    <w:link w:val="a5"/>
    <w:rsid w:val="001F069E"/>
    <w:pPr>
      <w:adjustRightInd/>
      <w:spacing w:after="120"/>
    </w:pPr>
    <w:rPr>
      <w:sz w:val="20"/>
      <w:szCs w:val="20"/>
    </w:rPr>
  </w:style>
  <w:style w:type="character" w:customStyle="1" w:styleId="a5">
    <w:name w:val="Основной текст Знак"/>
    <w:link w:val="a4"/>
    <w:rsid w:val="001F069E"/>
    <w:rPr>
      <w:rFonts w:ascii="Times New Roman" w:eastAsia="Times New Roman" w:hAnsi="Times New Roman" w:cs="Times New Roman"/>
      <w:sz w:val="20"/>
      <w:szCs w:val="20"/>
      <w:lang w:eastAsia="ru-RU"/>
    </w:rPr>
  </w:style>
  <w:style w:type="paragraph" w:customStyle="1" w:styleId="ConsPlusNormal">
    <w:name w:val="ConsPlusNormal"/>
    <w:rsid w:val="001F069E"/>
    <w:pPr>
      <w:autoSpaceDE w:val="0"/>
      <w:autoSpaceDN w:val="0"/>
      <w:adjustRightInd w:val="0"/>
      <w:ind w:firstLine="720"/>
    </w:pPr>
    <w:rPr>
      <w:rFonts w:ascii="Arial" w:eastAsia="Times New Roman" w:hAnsi="Arial" w:cs="Arial"/>
    </w:rPr>
  </w:style>
  <w:style w:type="paragraph" w:styleId="a6">
    <w:name w:val="Plain Text"/>
    <w:basedOn w:val="a"/>
    <w:link w:val="a7"/>
    <w:uiPriority w:val="99"/>
    <w:rsid w:val="001F069E"/>
    <w:pPr>
      <w:widowControl/>
      <w:autoSpaceDE/>
      <w:autoSpaceDN/>
      <w:adjustRightInd/>
    </w:pPr>
    <w:rPr>
      <w:rFonts w:ascii="Consolas" w:eastAsia="Calibri" w:hAnsi="Consolas"/>
      <w:sz w:val="21"/>
      <w:szCs w:val="21"/>
      <w:lang w:eastAsia="en-US"/>
    </w:rPr>
  </w:style>
  <w:style w:type="character" w:customStyle="1" w:styleId="a7">
    <w:name w:val="Текст Знак"/>
    <w:link w:val="a6"/>
    <w:uiPriority w:val="99"/>
    <w:rsid w:val="001F069E"/>
    <w:rPr>
      <w:rFonts w:ascii="Consolas" w:eastAsia="Calibri" w:hAnsi="Consolas" w:cs="Times New Roman"/>
      <w:sz w:val="21"/>
      <w:szCs w:val="21"/>
    </w:rPr>
  </w:style>
  <w:style w:type="paragraph" w:customStyle="1" w:styleId="ConsPlusNonformat">
    <w:name w:val="ConsPlusNonformat"/>
    <w:rsid w:val="001F069E"/>
    <w:pPr>
      <w:widowControl w:val="0"/>
      <w:autoSpaceDE w:val="0"/>
      <w:autoSpaceDN w:val="0"/>
      <w:adjustRightInd w:val="0"/>
    </w:pPr>
    <w:rPr>
      <w:rFonts w:ascii="Courier New" w:eastAsia="Times New Roman" w:hAnsi="Courier New" w:cs="Courier New"/>
    </w:rPr>
  </w:style>
  <w:style w:type="paragraph" w:customStyle="1" w:styleId="consplusnonformat0">
    <w:name w:val="consplusnonformat"/>
    <w:basedOn w:val="a"/>
    <w:rsid w:val="001F069E"/>
    <w:pPr>
      <w:widowControl/>
      <w:autoSpaceDE/>
      <w:autoSpaceDN/>
      <w:adjustRightInd/>
      <w:spacing w:before="100" w:beforeAutospacing="1" w:after="100" w:afterAutospacing="1"/>
    </w:pPr>
  </w:style>
  <w:style w:type="paragraph" w:styleId="a8">
    <w:name w:val="List Paragraph"/>
    <w:aliases w:val="Булет 1,Bullet List,numbered,FooterText,Bullet Number,Нумерованый список,List Paragraph1,lp1,lp11,List Paragraph11,Bullet 1,Use Case List Paragraph,Paragraphe de liste1,-Абзац списка,Figure_name,Bulletr List Paragraph,列出段落,列出段落1,UL"/>
    <w:basedOn w:val="a"/>
    <w:link w:val="a9"/>
    <w:uiPriority w:val="34"/>
    <w:qFormat/>
    <w:rsid w:val="001F069E"/>
    <w:pPr>
      <w:ind w:left="720"/>
      <w:contextualSpacing/>
    </w:pPr>
  </w:style>
  <w:style w:type="character" w:styleId="aa">
    <w:name w:val="Hyperlink"/>
    <w:uiPriority w:val="99"/>
    <w:rsid w:val="001F069E"/>
    <w:rPr>
      <w:color w:val="0000FF"/>
      <w:u w:val="single"/>
    </w:rPr>
  </w:style>
  <w:style w:type="paragraph" w:customStyle="1" w:styleId="Text">
    <w:name w:val="Text"/>
    <w:basedOn w:val="a"/>
    <w:rsid w:val="001F069E"/>
    <w:pPr>
      <w:widowControl/>
      <w:autoSpaceDE/>
      <w:autoSpaceDN/>
      <w:adjustRightInd/>
      <w:spacing w:after="240"/>
    </w:pPr>
    <w:rPr>
      <w:szCs w:val="20"/>
      <w:lang w:val="en-US" w:eastAsia="en-US"/>
    </w:rPr>
  </w:style>
  <w:style w:type="paragraph" w:styleId="ab">
    <w:name w:val="footnote text"/>
    <w:aliases w:val="fn,FT,ft,Footnote Text AG,Style 50,SD Footnote Text,Char,Footnote,註腳文字 字元,fn 字元,註腳文字 字元1,fn 字元1,fn 字元 字元, Char,Style 19,fn Char Char,Reference,Footnote Text Char Char,Footnote Text Char2,Footnote Text Char Char1,???? ??,fn ??,???? ??1,FT C"/>
    <w:basedOn w:val="a"/>
    <w:link w:val="ac"/>
    <w:uiPriority w:val="99"/>
    <w:unhideWhenUsed/>
    <w:rsid w:val="001F069E"/>
    <w:rPr>
      <w:sz w:val="20"/>
      <w:szCs w:val="20"/>
    </w:rPr>
  </w:style>
  <w:style w:type="character" w:customStyle="1" w:styleId="ac">
    <w:name w:val="Текст сноски Знак"/>
    <w:aliases w:val="fn Знак,FT Знак,ft Знак,Footnote Text AG Знак,Style 50 Знак,SD Footnote Text Знак,Char Знак,Footnote Знак,註腳文字 字元 Знак,fn 字元 Знак,註腳文字 字元1 Знак,fn 字元1 Знак,fn 字元 字元 Знак, Char Знак,Style 19 Знак,fn Char Char Знак,Reference Знак"/>
    <w:link w:val="ab"/>
    <w:uiPriority w:val="99"/>
    <w:rsid w:val="001F069E"/>
    <w:rPr>
      <w:rFonts w:ascii="Times New Roman" w:eastAsia="Times New Roman" w:hAnsi="Times New Roman" w:cs="Times New Roman"/>
      <w:sz w:val="20"/>
      <w:szCs w:val="20"/>
      <w:lang w:eastAsia="ru-RU"/>
    </w:rPr>
  </w:style>
  <w:style w:type="character" w:styleId="ad">
    <w:name w:val="footnote reference"/>
    <w:uiPriority w:val="99"/>
    <w:semiHidden/>
    <w:unhideWhenUsed/>
    <w:rsid w:val="001F069E"/>
    <w:rPr>
      <w:vertAlign w:val="superscript"/>
    </w:rPr>
  </w:style>
  <w:style w:type="paragraph" w:styleId="ae">
    <w:name w:val="Balloon Text"/>
    <w:basedOn w:val="a"/>
    <w:link w:val="af"/>
    <w:uiPriority w:val="99"/>
    <w:semiHidden/>
    <w:unhideWhenUsed/>
    <w:rsid w:val="002C3DCD"/>
    <w:rPr>
      <w:rFonts w:ascii="Segoe UI" w:hAnsi="Segoe UI" w:cs="Segoe UI"/>
      <w:sz w:val="18"/>
      <w:szCs w:val="18"/>
    </w:rPr>
  </w:style>
  <w:style w:type="character" w:customStyle="1" w:styleId="af">
    <w:name w:val="Текст выноски Знак"/>
    <w:link w:val="ae"/>
    <w:uiPriority w:val="99"/>
    <w:semiHidden/>
    <w:rsid w:val="002C3DCD"/>
    <w:rPr>
      <w:rFonts w:ascii="Segoe UI" w:eastAsia="Times New Roman" w:hAnsi="Segoe UI" w:cs="Segoe UI"/>
      <w:sz w:val="18"/>
      <w:szCs w:val="18"/>
    </w:rPr>
  </w:style>
  <w:style w:type="paragraph" w:styleId="af0">
    <w:name w:val="Body Text Indent"/>
    <w:basedOn w:val="a"/>
    <w:link w:val="af1"/>
    <w:uiPriority w:val="99"/>
    <w:semiHidden/>
    <w:unhideWhenUsed/>
    <w:rsid w:val="003D58E2"/>
    <w:pPr>
      <w:spacing w:after="120"/>
      <w:ind w:left="283"/>
    </w:pPr>
  </w:style>
  <w:style w:type="character" w:customStyle="1" w:styleId="af1">
    <w:name w:val="Основной текст с отступом Знак"/>
    <w:link w:val="af0"/>
    <w:semiHidden/>
    <w:rsid w:val="003D58E2"/>
    <w:rPr>
      <w:rFonts w:ascii="Times New Roman" w:eastAsia="Times New Roman" w:hAnsi="Times New Roman"/>
      <w:sz w:val="24"/>
      <w:szCs w:val="24"/>
    </w:rPr>
  </w:style>
  <w:style w:type="paragraph" w:customStyle="1" w:styleId="1">
    <w:name w:val="ПрилТекст1"/>
    <w:basedOn w:val="a"/>
    <w:rsid w:val="006015E4"/>
    <w:pPr>
      <w:widowControl/>
      <w:numPr>
        <w:numId w:val="10"/>
      </w:numPr>
      <w:overflowPunct w:val="0"/>
      <w:spacing w:before="60"/>
      <w:jc w:val="both"/>
      <w:textAlignment w:val="baseline"/>
    </w:pPr>
    <w:rPr>
      <w:sz w:val="26"/>
      <w:szCs w:val="20"/>
    </w:rPr>
  </w:style>
  <w:style w:type="paragraph" w:customStyle="1" w:styleId="2">
    <w:name w:val="ПрилТекст2"/>
    <w:basedOn w:val="a"/>
    <w:rsid w:val="006015E4"/>
    <w:pPr>
      <w:widowControl/>
      <w:numPr>
        <w:ilvl w:val="1"/>
        <w:numId w:val="10"/>
      </w:numPr>
      <w:tabs>
        <w:tab w:val="clear" w:pos="1560"/>
        <w:tab w:val="num" w:pos="1440"/>
      </w:tabs>
      <w:overflowPunct w:val="0"/>
      <w:spacing w:before="60"/>
      <w:ind w:left="1440" w:hanging="360"/>
      <w:jc w:val="both"/>
      <w:textAlignment w:val="baseline"/>
    </w:pPr>
    <w:rPr>
      <w:sz w:val="26"/>
      <w:szCs w:val="20"/>
    </w:rPr>
  </w:style>
  <w:style w:type="paragraph" w:customStyle="1" w:styleId="3">
    <w:name w:val="ПрилТекст3"/>
    <w:basedOn w:val="a"/>
    <w:rsid w:val="006015E4"/>
    <w:pPr>
      <w:widowControl/>
      <w:numPr>
        <w:ilvl w:val="2"/>
        <w:numId w:val="10"/>
      </w:numPr>
      <w:tabs>
        <w:tab w:val="clear" w:pos="2411"/>
        <w:tab w:val="num" w:pos="2160"/>
      </w:tabs>
      <w:overflowPunct w:val="0"/>
      <w:spacing w:before="60"/>
      <w:ind w:left="2160" w:hanging="180"/>
      <w:jc w:val="both"/>
      <w:textAlignment w:val="baseline"/>
    </w:pPr>
    <w:rPr>
      <w:sz w:val="26"/>
      <w:szCs w:val="20"/>
    </w:rPr>
  </w:style>
  <w:style w:type="character" w:customStyle="1" w:styleId="FontStyle21">
    <w:name w:val="Font Style21"/>
    <w:uiPriority w:val="99"/>
    <w:rsid w:val="00266B71"/>
    <w:rPr>
      <w:rFonts w:ascii="Arial" w:hAnsi="Arial" w:cs="Arial"/>
      <w:sz w:val="16"/>
      <w:szCs w:val="16"/>
    </w:rPr>
  </w:style>
  <w:style w:type="paragraph" w:styleId="af2">
    <w:name w:val="Title"/>
    <w:basedOn w:val="a"/>
    <w:link w:val="14"/>
    <w:uiPriority w:val="99"/>
    <w:qFormat/>
    <w:rsid w:val="00C92222"/>
    <w:pPr>
      <w:widowControl/>
      <w:autoSpaceDE/>
      <w:autoSpaceDN/>
      <w:adjustRightInd/>
      <w:jc w:val="center"/>
    </w:pPr>
    <w:rPr>
      <w:b/>
    </w:rPr>
  </w:style>
  <w:style w:type="character" w:customStyle="1" w:styleId="14">
    <w:name w:val="Заголовок Знак1"/>
    <w:basedOn w:val="a0"/>
    <w:link w:val="af2"/>
    <w:uiPriority w:val="99"/>
    <w:rsid w:val="00C92222"/>
    <w:rPr>
      <w:rFonts w:ascii="Times New Roman" w:eastAsia="Times New Roman" w:hAnsi="Times New Roman"/>
      <w:b/>
      <w:sz w:val="24"/>
      <w:szCs w:val="24"/>
    </w:rPr>
  </w:style>
  <w:style w:type="character" w:styleId="af3">
    <w:name w:val="annotation reference"/>
    <w:basedOn w:val="a0"/>
    <w:uiPriority w:val="99"/>
    <w:semiHidden/>
    <w:unhideWhenUsed/>
    <w:rsid w:val="00C92222"/>
    <w:rPr>
      <w:sz w:val="16"/>
      <w:szCs w:val="16"/>
    </w:rPr>
  </w:style>
  <w:style w:type="paragraph" w:styleId="af4">
    <w:name w:val="annotation text"/>
    <w:basedOn w:val="a"/>
    <w:link w:val="af5"/>
    <w:uiPriority w:val="99"/>
    <w:semiHidden/>
    <w:unhideWhenUsed/>
    <w:rsid w:val="00C92222"/>
    <w:rPr>
      <w:sz w:val="20"/>
      <w:szCs w:val="20"/>
    </w:rPr>
  </w:style>
  <w:style w:type="character" w:customStyle="1" w:styleId="af5">
    <w:name w:val="Текст примечания Знак"/>
    <w:basedOn w:val="a0"/>
    <w:link w:val="af4"/>
    <w:uiPriority w:val="99"/>
    <w:semiHidden/>
    <w:rsid w:val="00C92222"/>
    <w:rPr>
      <w:rFonts w:ascii="Times New Roman" w:eastAsia="Times New Roman" w:hAnsi="Times New Roman"/>
    </w:rPr>
  </w:style>
  <w:style w:type="paragraph" w:styleId="af6">
    <w:name w:val="annotation subject"/>
    <w:basedOn w:val="af4"/>
    <w:next w:val="af4"/>
    <w:link w:val="af7"/>
    <w:uiPriority w:val="99"/>
    <w:semiHidden/>
    <w:unhideWhenUsed/>
    <w:rsid w:val="00C92222"/>
    <w:rPr>
      <w:b/>
      <w:bCs/>
    </w:rPr>
  </w:style>
  <w:style w:type="character" w:customStyle="1" w:styleId="af7">
    <w:name w:val="Тема примечания Знак"/>
    <w:basedOn w:val="af5"/>
    <w:link w:val="af6"/>
    <w:uiPriority w:val="99"/>
    <w:semiHidden/>
    <w:rsid w:val="00C92222"/>
    <w:rPr>
      <w:rFonts w:ascii="Times New Roman" w:eastAsia="Times New Roman" w:hAnsi="Times New Roman"/>
      <w:b/>
      <w:bCs/>
    </w:rPr>
  </w:style>
  <w:style w:type="paragraph" w:styleId="af8">
    <w:name w:val="header"/>
    <w:basedOn w:val="a"/>
    <w:link w:val="af9"/>
    <w:uiPriority w:val="99"/>
    <w:unhideWhenUsed/>
    <w:rsid w:val="00C92222"/>
    <w:pPr>
      <w:tabs>
        <w:tab w:val="center" w:pos="4677"/>
        <w:tab w:val="right" w:pos="9355"/>
      </w:tabs>
    </w:pPr>
  </w:style>
  <w:style w:type="character" w:customStyle="1" w:styleId="af9">
    <w:name w:val="Верхний колонтитул Знак"/>
    <w:basedOn w:val="a0"/>
    <w:link w:val="af8"/>
    <w:uiPriority w:val="99"/>
    <w:rsid w:val="00C92222"/>
    <w:rPr>
      <w:rFonts w:ascii="Times New Roman" w:eastAsia="Times New Roman" w:hAnsi="Times New Roman"/>
      <w:sz w:val="24"/>
      <w:szCs w:val="24"/>
    </w:rPr>
  </w:style>
  <w:style w:type="paragraph" w:styleId="afa">
    <w:name w:val="footer"/>
    <w:basedOn w:val="a"/>
    <w:link w:val="afb"/>
    <w:uiPriority w:val="99"/>
    <w:unhideWhenUsed/>
    <w:rsid w:val="00C92222"/>
    <w:pPr>
      <w:tabs>
        <w:tab w:val="center" w:pos="4677"/>
        <w:tab w:val="right" w:pos="9355"/>
      </w:tabs>
    </w:pPr>
  </w:style>
  <w:style w:type="character" w:customStyle="1" w:styleId="afb">
    <w:name w:val="Нижний колонтитул Знак"/>
    <w:basedOn w:val="a0"/>
    <w:link w:val="afa"/>
    <w:uiPriority w:val="99"/>
    <w:rsid w:val="00C92222"/>
    <w:rPr>
      <w:rFonts w:ascii="Times New Roman" w:eastAsia="Times New Roman" w:hAnsi="Times New Roman"/>
      <w:sz w:val="24"/>
      <w:szCs w:val="24"/>
    </w:rPr>
  </w:style>
  <w:style w:type="paragraph" w:styleId="afc">
    <w:name w:val="Revision"/>
    <w:hidden/>
    <w:uiPriority w:val="99"/>
    <w:semiHidden/>
    <w:rsid w:val="00C92222"/>
    <w:rPr>
      <w:rFonts w:ascii="Times New Roman" w:eastAsia="Times New Roman" w:hAnsi="Times New Roman"/>
      <w:sz w:val="24"/>
      <w:szCs w:val="24"/>
    </w:rPr>
  </w:style>
  <w:style w:type="paragraph" w:styleId="afd">
    <w:name w:val="Normal (Web)"/>
    <w:basedOn w:val="a"/>
    <w:uiPriority w:val="99"/>
    <w:semiHidden/>
    <w:unhideWhenUsed/>
    <w:rsid w:val="00BE3328"/>
    <w:pPr>
      <w:widowControl/>
      <w:autoSpaceDE/>
      <w:autoSpaceDN/>
      <w:adjustRightInd/>
      <w:spacing w:before="100" w:beforeAutospacing="1" w:after="100" w:afterAutospacing="1"/>
    </w:pPr>
  </w:style>
  <w:style w:type="character" w:customStyle="1" w:styleId="fontstyle0">
    <w:name w:val="fontstyle0"/>
    <w:basedOn w:val="a0"/>
    <w:rsid w:val="00BE3328"/>
  </w:style>
  <w:style w:type="character" w:customStyle="1" w:styleId="Style1Char">
    <w:name w:val="Style1 Char"/>
    <w:link w:val="Style1"/>
    <w:locked/>
    <w:rsid w:val="008C6CCA"/>
    <w:rPr>
      <w:rFonts w:ascii="Arial" w:hAnsi="Arial" w:cs="Arial"/>
    </w:rPr>
  </w:style>
  <w:style w:type="paragraph" w:customStyle="1" w:styleId="Style1">
    <w:name w:val="Style1"/>
    <w:basedOn w:val="a"/>
    <w:link w:val="Style1Char"/>
    <w:qFormat/>
    <w:rsid w:val="008C6CCA"/>
    <w:pPr>
      <w:widowControl/>
      <w:numPr>
        <w:ilvl w:val="1"/>
        <w:numId w:val="13"/>
      </w:numPr>
      <w:tabs>
        <w:tab w:val="left" w:pos="720"/>
      </w:tabs>
      <w:overflowPunct w:val="0"/>
      <w:spacing w:before="120" w:after="120"/>
      <w:ind w:hanging="600"/>
      <w:jc w:val="both"/>
    </w:pPr>
    <w:rPr>
      <w:rFonts w:ascii="Arial" w:eastAsia="Calibri" w:hAnsi="Arial" w:cs="Arial"/>
      <w:sz w:val="20"/>
      <w:szCs w:val="20"/>
    </w:rPr>
  </w:style>
  <w:style w:type="paragraph" w:customStyle="1" w:styleId="Style6">
    <w:name w:val="Style6"/>
    <w:basedOn w:val="a"/>
    <w:uiPriority w:val="99"/>
    <w:rsid w:val="008C6CCA"/>
    <w:pPr>
      <w:spacing w:line="233" w:lineRule="exact"/>
      <w:jc w:val="both"/>
    </w:pPr>
    <w:rPr>
      <w:color w:val="000000"/>
    </w:rPr>
  </w:style>
  <w:style w:type="character" w:customStyle="1" w:styleId="Style2Char">
    <w:name w:val="Style2 Char"/>
    <w:link w:val="Style2"/>
    <w:locked/>
    <w:rsid w:val="008C6CCA"/>
    <w:rPr>
      <w:b/>
      <w:color w:val="000000"/>
      <w:sz w:val="24"/>
      <w:szCs w:val="24"/>
    </w:rPr>
  </w:style>
  <w:style w:type="paragraph" w:customStyle="1" w:styleId="Style2">
    <w:name w:val="Style2"/>
    <w:basedOn w:val="a"/>
    <w:link w:val="Style2Char"/>
    <w:qFormat/>
    <w:rsid w:val="008C6CCA"/>
    <w:pPr>
      <w:keepNext/>
      <w:widowControl/>
      <w:numPr>
        <w:numId w:val="14"/>
      </w:numPr>
      <w:jc w:val="center"/>
      <w:outlineLvl w:val="0"/>
    </w:pPr>
    <w:rPr>
      <w:rFonts w:ascii="Calibri" w:eastAsia="Calibri" w:hAnsi="Calibri"/>
      <w:b/>
      <w:color w:val="000000"/>
    </w:rPr>
  </w:style>
  <w:style w:type="character" w:customStyle="1" w:styleId="Style3Char">
    <w:name w:val="Style3 Char"/>
    <w:link w:val="Style3"/>
    <w:locked/>
    <w:rsid w:val="008C6CCA"/>
    <w:rPr>
      <w:color w:val="000000"/>
      <w:sz w:val="24"/>
      <w:szCs w:val="24"/>
    </w:rPr>
  </w:style>
  <w:style w:type="paragraph" w:customStyle="1" w:styleId="Style3">
    <w:name w:val="Style3"/>
    <w:basedOn w:val="a8"/>
    <w:link w:val="Style3Char"/>
    <w:qFormat/>
    <w:rsid w:val="008C6CCA"/>
    <w:pPr>
      <w:widowControl/>
      <w:numPr>
        <w:ilvl w:val="1"/>
        <w:numId w:val="14"/>
      </w:numPr>
      <w:autoSpaceDE/>
      <w:autoSpaceDN/>
      <w:adjustRightInd/>
      <w:spacing w:before="240" w:after="240" w:line="276" w:lineRule="auto"/>
      <w:ind w:left="360"/>
      <w:contextualSpacing w:val="0"/>
      <w:jc w:val="both"/>
    </w:pPr>
    <w:rPr>
      <w:rFonts w:ascii="Calibri" w:eastAsia="Calibri" w:hAnsi="Calibri"/>
      <w:color w:val="000000"/>
    </w:rPr>
  </w:style>
  <w:style w:type="character" w:customStyle="1" w:styleId="Style5Char">
    <w:name w:val="Style5 Char"/>
    <w:link w:val="Style5"/>
    <w:locked/>
    <w:rsid w:val="008C6CCA"/>
    <w:rPr>
      <w:color w:val="000000"/>
      <w:sz w:val="24"/>
      <w:szCs w:val="24"/>
    </w:rPr>
  </w:style>
  <w:style w:type="paragraph" w:customStyle="1" w:styleId="Style5">
    <w:name w:val="Style5"/>
    <w:basedOn w:val="Style3"/>
    <w:link w:val="Style5Char"/>
    <w:qFormat/>
    <w:rsid w:val="008C6CCA"/>
    <w:pPr>
      <w:numPr>
        <w:ilvl w:val="2"/>
      </w:numPr>
    </w:pPr>
  </w:style>
  <w:style w:type="character" w:customStyle="1" w:styleId="Style7Char">
    <w:name w:val="Style7 Char"/>
    <w:link w:val="Style7"/>
    <w:locked/>
    <w:rsid w:val="008C6CCA"/>
    <w:rPr>
      <w:color w:val="000000"/>
      <w:sz w:val="24"/>
      <w:szCs w:val="24"/>
    </w:rPr>
  </w:style>
  <w:style w:type="paragraph" w:customStyle="1" w:styleId="Style7">
    <w:name w:val="Style7"/>
    <w:basedOn w:val="a8"/>
    <w:link w:val="Style7Char"/>
    <w:qFormat/>
    <w:rsid w:val="008C6CCA"/>
    <w:pPr>
      <w:widowControl/>
      <w:autoSpaceDE/>
      <w:autoSpaceDN/>
      <w:adjustRightInd/>
      <w:spacing w:before="120" w:after="120" w:line="276" w:lineRule="auto"/>
      <w:ind w:left="0"/>
      <w:contextualSpacing w:val="0"/>
      <w:jc w:val="both"/>
    </w:pPr>
    <w:rPr>
      <w:rFonts w:ascii="Calibri" w:eastAsia="Calibri" w:hAnsi="Calibri"/>
      <w:color w:val="000000"/>
    </w:rPr>
  </w:style>
  <w:style w:type="character" w:customStyle="1" w:styleId="FontStyle18">
    <w:name w:val="Font Style18"/>
    <w:uiPriority w:val="99"/>
    <w:rsid w:val="008C6CCA"/>
    <w:rPr>
      <w:rFonts w:ascii="Times New Roman" w:hAnsi="Times New Roman" w:cs="Times New Roman" w:hint="default"/>
      <w:color w:val="000000"/>
      <w:sz w:val="18"/>
      <w:szCs w:val="18"/>
    </w:rPr>
  </w:style>
  <w:style w:type="character" w:customStyle="1" w:styleId="FontStyle19">
    <w:name w:val="Font Style19"/>
    <w:uiPriority w:val="99"/>
    <w:rsid w:val="008C6CCA"/>
    <w:rPr>
      <w:rFonts w:ascii="Times New Roman" w:hAnsi="Times New Roman" w:cs="Times New Roman" w:hint="default"/>
      <w:color w:val="000000"/>
      <w:sz w:val="20"/>
      <w:szCs w:val="20"/>
    </w:rPr>
  </w:style>
  <w:style w:type="table" w:styleId="afe">
    <w:name w:val="Table Grid"/>
    <w:basedOn w:val="a1"/>
    <w:rsid w:val="008C6CCA"/>
    <w:pPr>
      <w:overflowPunct w:val="0"/>
      <w:autoSpaceDE w:val="0"/>
      <w:autoSpaceDN w:val="0"/>
      <w:adjustRightInd w:val="0"/>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Абзац списка Знак"/>
    <w:aliases w:val="Булет 1 Знак,Bullet List Знак,numbered Знак,FooterText Знак,Bullet Number Знак,Нумерованый список Знак,List Paragraph1 Знак,lp1 Знак,lp11 Знак,List Paragraph11 Знак,Bullet 1 Знак,Use Case List Paragraph Знак,Paragraphe de liste1 Знак"/>
    <w:link w:val="a8"/>
    <w:uiPriority w:val="34"/>
    <w:locked/>
    <w:rsid w:val="00B20AC5"/>
    <w:rPr>
      <w:rFonts w:ascii="Times New Roman" w:eastAsia="Times New Roman" w:hAnsi="Times New Roman"/>
      <w:sz w:val="24"/>
      <w:szCs w:val="24"/>
    </w:rPr>
  </w:style>
  <w:style w:type="paragraph" w:customStyle="1" w:styleId="Iauiue">
    <w:name w:val="Iau?iue"/>
    <w:rsid w:val="00B20AC5"/>
    <w:rPr>
      <w:rFonts w:ascii="Times New Roman" w:eastAsia="Times New Roman" w:hAnsi="Times New Roman"/>
      <w:color w:val="000000"/>
      <w:sz w:val="24"/>
    </w:rPr>
  </w:style>
  <w:style w:type="table" w:customStyle="1" w:styleId="15">
    <w:name w:val="Сетка таблицы1"/>
    <w:basedOn w:val="a1"/>
    <w:next w:val="afe"/>
    <w:rsid w:val="001B62F5"/>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13">
    <w:name w:val="Font Style13"/>
    <w:rsid w:val="001B62F5"/>
    <w:rPr>
      <w:rFonts w:ascii="Times New Roman" w:hAnsi="Times New Roman" w:cs="Times New Roman" w:hint="default"/>
      <w:b/>
      <w:bCs/>
      <w:sz w:val="20"/>
      <w:szCs w:val="20"/>
    </w:rPr>
  </w:style>
  <w:style w:type="table" w:customStyle="1" w:styleId="20">
    <w:name w:val="Сетка таблицы2"/>
    <w:basedOn w:val="a1"/>
    <w:next w:val="afe"/>
    <w:uiPriority w:val="39"/>
    <w:rsid w:val="00EE2CC8"/>
    <w:rPr>
      <w:rFonts w:ascii="Times New Roman" w:hAnsi="Times New Roman"/>
      <w:sz w:val="28"/>
      <w:szCs w:val="28"/>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0">
    <w:name w:val="Сетка таблицы3"/>
    <w:basedOn w:val="a1"/>
    <w:next w:val="afe"/>
    <w:uiPriority w:val="39"/>
    <w:rsid w:val="0005534B"/>
    <w:rPr>
      <w:rFonts w:ascii="Times New Roman" w:hAnsi="Times New Roman"/>
      <w:sz w:val="28"/>
      <w:szCs w:val="28"/>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F87FCE"/>
    <w:pPr>
      <w:autoSpaceDE w:val="0"/>
      <w:autoSpaceDN w:val="0"/>
      <w:adjustRightInd w:val="0"/>
    </w:pPr>
    <w:rPr>
      <w:rFonts w:ascii="Times New Roman" w:eastAsiaTheme="minorHAnsi" w:hAnsi="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8540535">
      <w:bodyDiv w:val="1"/>
      <w:marLeft w:val="0"/>
      <w:marRight w:val="0"/>
      <w:marTop w:val="0"/>
      <w:marBottom w:val="0"/>
      <w:divBdr>
        <w:top w:val="none" w:sz="0" w:space="0" w:color="auto"/>
        <w:left w:val="none" w:sz="0" w:space="0" w:color="auto"/>
        <w:bottom w:val="none" w:sz="0" w:space="0" w:color="auto"/>
        <w:right w:val="none" w:sz="0" w:space="0" w:color="auto"/>
      </w:divBdr>
    </w:div>
    <w:div w:id="609968404">
      <w:bodyDiv w:val="1"/>
      <w:marLeft w:val="0"/>
      <w:marRight w:val="0"/>
      <w:marTop w:val="0"/>
      <w:marBottom w:val="0"/>
      <w:divBdr>
        <w:top w:val="none" w:sz="0" w:space="0" w:color="auto"/>
        <w:left w:val="none" w:sz="0" w:space="0" w:color="auto"/>
        <w:bottom w:val="none" w:sz="0" w:space="0" w:color="auto"/>
        <w:right w:val="none" w:sz="0" w:space="0" w:color="auto"/>
      </w:divBdr>
    </w:div>
    <w:div w:id="2134322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962F14-C48E-4D8A-AC09-6FBD2A6DD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21</Pages>
  <Words>9640</Words>
  <Characters>54952</Characters>
  <Application>Microsoft Office Word</Application>
  <DocSecurity>0</DocSecurity>
  <Lines>457</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64464</CharactersWithSpaces>
  <SharedDoc>false</SharedDoc>
  <HLinks>
    <vt:vector size="12" baseType="variant">
      <vt:variant>
        <vt:i4>2555907</vt:i4>
      </vt:variant>
      <vt:variant>
        <vt:i4>3</vt:i4>
      </vt:variant>
      <vt:variant>
        <vt:i4>0</vt:i4>
      </vt:variant>
      <vt:variant>
        <vt:i4>5</vt:i4>
      </vt:variant>
      <vt:variant>
        <vt:lpwstr>mailto:hotline@interrao.ru</vt:lpwstr>
      </vt:variant>
      <vt:variant>
        <vt:lpwstr/>
      </vt:variant>
      <vt:variant>
        <vt:i4>7143473</vt:i4>
      </vt:variant>
      <vt:variant>
        <vt:i4>0</vt:i4>
      </vt:variant>
      <vt:variant>
        <vt:i4>0</vt:i4>
      </vt:variant>
      <vt:variant>
        <vt:i4>5</vt:i4>
      </vt:variant>
      <vt:variant>
        <vt:lpwstr>consultantplus://offline/ref=1ED926C427C39AC8B4A2C047CF32E07575853E0CBFE38D3B67FC8E7F8DA23A34E3C771A1CB28C283941D4505AB2E6195E2650623CFB118F6X7OBL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Судоплатов Михаил Сергеевич</dc:creator>
  <cp:keywords/>
  <dc:description/>
  <cp:lastModifiedBy>Полянский Максим Валерьевич</cp:lastModifiedBy>
  <cp:revision>8</cp:revision>
  <cp:lastPrinted>2025-07-17T08:40:00Z</cp:lastPrinted>
  <dcterms:created xsi:type="dcterms:W3CDTF">2025-12-26T11:45:00Z</dcterms:created>
  <dcterms:modified xsi:type="dcterms:W3CDTF">2026-01-15T12:46:00Z</dcterms:modified>
</cp:coreProperties>
</file>